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D2B93" w14:textId="77777777" w:rsidR="00603888" w:rsidRDefault="006615F7" w:rsidP="006615F7">
      <w:pPr>
        <w:keepLines/>
        <w:spacing w:before="200" w:after="0" w:line="288" w:lineRule="auto"/>
        <w:jc w:val="center"/>
        <w:outlineLvl w:val="8"/>
        <w:rPr>
          <w:rFonts w:ascii="Arial" w:eastAsia="Times New Roman" w:hAnsi="Arial" w:cs="Arial"/>
          <w:b/>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p>
    <w:p w14:paraId="7CAFA1B3" w14:textId="77777777" w:rsidR="00FC596D" w:rsidRDefault="00FC596D" w:rsidP="00FC596D">
      <w:pPr>
        <w:jc w:val="center"/>
        <w:rPr>
          <w:rFonts w:ascii="Arial" w:hAnsi="Arial" w:cs="Arial"/>
          <w:b/>
        </w:rPr>
      </w:pPr>
    </w:p>
    <w:p w14:paraId="2BD83E5A" w14:textId="1BB7FE9E" w:rsidR="006615F7" w:rsidRPr="00FC596D" w:rsidRDefault="00603888" w:rsidP="00FC596D">
      <w:pPr>
        <w:jc w:val="center"/>
        <w:rPr>
          <w:rFonts w:ascii="Arial" w:hAnsi="Arial" w:cs="Arial"/>
          <w:b/>
        </w:rPr>
      </w:pPr>
      <w:r w:rsidRPr="00D7506A">
        <w:rPr>
          <w:rFonts w:ascii="Arial" w:hAnsi="Arial" w:cs="Arial"/>
          <w:b/>
        </w:rPr>
        <w:t xml:space="preserve">„Polní cesty a PEO v </w:t>
      </w:r>
      <w:proofErr w:type="spellStart"/>
      <w:r w:rsidRPr="00D7506A">
        <w:rPr>
          <w:rFonts w:ascii="Arial" w:hAnsi="Arial" w:cs="Arial"/>
          <w:b/>
        </w:rPr>
        <w:t>k.ú</w:t>
      </w:r>
      <w:proofErr w:type="spellEnd"/>
      <w:r w:rsidRPr="00D7506A">
        <w:rPr>
          <w:rFonts w:ascii="Arial" w:hAnsi="Arial" w:cs="Arial"/>
          <w:b/>
        </w:rPr>
        <w:t>. Kvítkovice u Otrokovic – náprava škod po přívalových deštích“</w:t>
      </w:r>
      <w:r w:rsidR="006615F7" w:rsidRPr="0054723C">
        <w:rPr>
          <w:rFonts w:ascii="Arial" w:eastAsia="Times New Roman" w:hAnsi="Arial" w:cs="Arial"/>
          <w:b/>
          <w:iCs/>
          <w:color w:val="404040"/>
          <w:sz w:val="24"/>
          <w:szCs w:val="24"/>
        </w:rPr>
        <w:t xml:space="preserve"> </w:t>
      </w:r>
    </w:p>
    <w:p w14:paraId="21DCDDF6" w14:textId="387A47F5" w:rsidR="006615F7" w:rsidRPr="00071B1C" w:rsidRDefault="006615F7" w:rsidP="006615F7">
      <w:pPr>
        <w:keepLines/>
        <w:spacing w:before="200" w:after="0" w:line="288" w:lineRule="auto"/>
        <w:jc w:val="center"/>
        <w:outlineLvl w:val="8"/>
        <w:rPr>
          <w:rFonts w:ascii="Arial" w:eastAsia="Times New Roman" w:hAnsi="Arial" w:cs="Arial"/>
          <w:bCs/>
          <w:color w:val="404040"/>
        </w:rPr>
      </w:pPr>
      <w:r w:rsidRPr="00071B1C">
        <w:rPr>
          <w:rFonts w:ascii="Arial" w:eastAsia="Times New Roman" w:hAnsi="Arial" w:cs="Arial"/>
          <w:bCs/>
          <w:color w:val="404040"/>
        </w:rPr>
        <w:t>(dále jen „smlouva“</w:t>
      </w:r>
      <w:r w:rsidR="00594DA7" w:rsidRPr="00071B1C">
        <w:rPr>
          <w:rFonts w:ascii="Arial" w:eastAsia="Times New Roman" w:hAnsi="Arial" w:cs="Arial"/>
          <w:bCs/>
          <w:color w:val="404040"/>
        </w:rPr>
        <w:t xml:space="preserve"> nebo „</w:t>
      </w:r>
      <w:proofErr w:type="spellStart"/>
      <w:r w:rsidR="00594DA7" w:rsidRPr="00071B1C">
        <w:rPr>
          <w:rFonts w:ascii="Arial" w:eastAsia="Times New Roman" w:hAnsi="Arial" w:cs="Arial"/>
          <w:bCs/>
          <w:color w:val="404040"/>
        </w:rPr>
        <w:t>SoD</w:t>
      </w:r>
      <w:proofErr w:type="spellEnd"/>
      <w:r w:rsidR="00594DA7" w:rsidRPr="00071B1C">
        <w:rPr>
          <w:rFonts w:ascii="Arial" w:eastAsia="Times New Roman" w:hAnsi="Arial" w:cs="Arial"/>
          <w:bCs/>
          <w:color w:val="404040"/>
        </w:rPr>
        <w:t>“</w:t>
      </w:r>
      <w:r w:rsidRPr="00071B1C">
        <w:rPr>
          <w:rFonts w:ascii="Arial" w:eastAsia="Times New Roman" w:hAnsi="Arial" w:cs="Arial"/>
          <w:bCs/>
          <w:color w:val="404040"/>
        </w:rPr>
        <w:t>)</w:t>
      </w:r>
    </w:p>
    <w:p w14:paraId="4DEF758E" w14:textId="68D8C48E" w:rsidR="006615F7" w:rsidRPr="00071B1C" w:rsidRDefault="00071B1C" w:rsidP="00071B1C">
      <w:pPr>
        <w:spacing w:after="120" w:line="288" w:lineRule="auto"/>
        <w:jc w:val="center"/>
        <w:rPr>
          <w:rFonts w:ascii="Arial" w:eastAsia="Times New Roman" w:hAnsi="Arial" w:cs="Arial"/>
        </w:rPr>
      </w:pPr>
      <w:r>
        <w:rPr>
          <w:rFonts w:ascii="Arial" w:eastAsia="Times New Roman" w:hAnsi="Arial" w:cs="Arial"/>
          <w:bCs/>
        </w:rPr>
        <w:t>u</w:t>
      </w:r>
      <w:r w:rsidR="006615F7" w:rsidRPr="0054723C">
        <w:rPr>
          <w:rFonts w:ascii="Arial" w:eastAsia="Times New Roman" w:hAnsi="Arial" w:cs="Arial"/>
          <w:bCs/>
        </w:rPr>
        <w:t>zavřená</w:t>
      </w:r>
      <w:r>
        <w:rPr>
          <w:rFonts w:ascii="Arial" w:eastAsia="Times New Roman" w:hAnsi="Arial" w:cs="Arial"/>
        </w:rPr>
        <w:t xml:space="preserve"> </w:t>
      </w:r>
      <w:r w:rsidR="006615F7"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r>
        <w:rPr>
          <w:rFonts w:ascii="Arial" w:eastAsia="Times New Roman" w:hAnsi="Arial" w:cs="Arial"/>
        </w:rPr>
        <w:t xml:space="preserve"> </w:t>
      </w:r>
      <w:r w:rsidR="006615F7" w:rsidRPr="0054723C">
        <w:rPr>
          <w:rFonts w:ascii="Arial" w:eastAsia="Times New Roman" w:hAnsi="Arial" w:cs="Arial"/>
        </w:rPr>
        <w:t>(dále jen „občanský zákoník“)</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6D53351D" w14:textId="77777777" w:rsidR="00463206" w:rsidRPr="0054723C"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 xml:space="preserve">Objednatel:                                                  </w:t>
      </w:r>
    </w:p>
    <w:p w14:paraId="2C297CE4" w14:textId="77777777" w:rsidR="004750E4"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Česká republika - Státní pozemkový úřad</w:t>
      </w:r>
    </w:p>
    <w:p w14:paraId="4EA90B46" w14:textId="4A8E2C37" w:rsidR="006615F7" w:rsidRPr="0054723C" w:rsidRDefault="00EC63FE" w:rsidP="006615F7">
      <w:pPr>
        <w:tabs>
          <w:tab w:val="left" w:pos="4253"/>
        </w:tabs>
        <w:spacing w:after="0" w:line="280" w:lineRule="exact"/>
        <w:jc w:val="both"/>
        <w:rPr>
          <w:rFonts w:ascii="Arial" w:eastAsia="Times New Roman" w:hAnsi="Arial" w:cs="Arial"/>
          <w:b/>
        </w:rPr>
      </w:pPr>
      <w:r>
        <w:rPr>
          <w:rFonts w:ascii="Arial" w:eastAsia="Times New Roman" w:hAnsi="Arial" w:cs="Arial"/>
          <w:bCs/>
        </w:rPr>
        <w:t>s</w:t>
      </w:r>
      <w:r w:rsidR="004750E4" w:rsidRPr="00EC63FE">
        <w:rPr>
          <w:rFonts w:ascii="Arial" w:eastAsia="Times New Roman" w:hAnsi="Arial" w:cs="Arial"/>
          <w:bCs/>
        </w:rPr>
        <w:t>ídl</w:t>
      </w:r>
      <w:r>
        <w:rPr>
          <w:rFonts w:ascii="Arial" w:eastAsia="Times New Roman" w:hAnsi="Arial" w:cs="Arial"/>
          <w:bCs/>
        </w:rPr>
        <w:t xml:space="preserve">em </w:t>
      </w:r>
      <w:r w:rsidR="004750E4" w:rsidRPr="009B12AA">
        <w:rPr>
          <w:rFonts w:ascii="Arial" w:eastAsia="Times New Roman" w:hAnsi="Arial" w:cs="Arial"/>
        </w:rPr>
        <w:t>Husinecká 1024/</w:t>
      </w:r>
      <w:proofErr w:type="gramStart"/>
      <w:r w:rsidR="004750E4" w:rsidRPr="009B12AA">
        <w:rPr>
          <w:rFonts w:ascii="Arial" w:eastAsia="Times New Roman" w:hAnsi="Arial" w:cs="Arial"/>
        </w:rPr>
        <w:t>11a</w:t>
      </w:r>
      <w:proofErr w:type="gramEnd"/>
      <w:r w:rsidR="004750E4" w:rsidRPr="009B12AA">
        <w:rPr>
          <w:rFonts w:ascii="Arial" w:eastAsia="Times New Roman" w:hAnsi="Arial" w:cs="Arial"/>
        </w:rPr>
        <w:t>, 130 00 Praha 3</w:t>
      </w:r>
      <w:r w:rsidR="006615F7" w:rsidRPr="0054723C">
        <w:rPr>
          <w:rFonts w:ascii="Arial" w:eastAsia="Times New Roman" w:hAnsi="Arial" w:cs="Arial"/>
          <w:b/>
        </w:rPr>
        <w:t xml:space="preserve"> </w:t>
      </w:r>
    </w:p>
    <w:p w14:paraId="46224B1B" w14:textId="0B16EF1F"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Krajský pozemkový úřad </w:t>
      </w:r>
      <w:r w:rsidR="00EC63FE">
        <w:rPr>
          <w:rFonts w:ascii="Arial" w:eastAsia="Times New Roman" w:hAnsi="Arial" w:cs="Arial"/>
          <w:b/>
        </w:rPr>
        <w:t>pro Zlínský kraj</w:t>
      </w:r>
    </w:p>
    <w:p w14:paraId="0CFFA9C1" w14:textId="77777777" w:rsidR="00925BDA" w:rsidRDefault="00EC63FE" w:rsidP="00050E94">
      <w:pPr>
        <w:overflowPunct w:val="0"/>
        <w:autoSpaceDE w:val="0"/>
        <w:autoSpaceDN w:val="0"/>
        <w:adjustRightInd w:val="0"/>
        <w:spacing w:after="0"/>
        <w:ind w:left="284" w:hanging="284"/>
        <w:jc w:val="both"/>
        <w:textAlignment w:val="baseline"/>
        <w:rPr>
          <w:rFonts w:ascii="Arial" w:eastAsia="Times New Roman" w:hAnsi="Arial" w:cs="Arial"/>
          <w:bCs/>
        </w:rPr>
      </w:pPr>
      <w:r>
        <w:rPr>
          <w:rFonts w:ascii="Arial" w:eastAsia="Times New Roman" w:hAnsi="Arial" w:cs="Arial"/>
          <w:bCs/>
        </w:rPr>
        <w:t xml:space="preserve">Sídlem </w:t>
      </w:r>
      <w:proofErr w:type="spellStart"/>
      <w:r>
        <w:rPr>
          <w:rFonts w:ascii="Arial" w:eastAsia="Times New Roman" w:hAnsi="Arial" w:cs="Arial"/>
          <w:bCs/>
        </w:rPr>
        <w:t>Zarámí</w:t>
      </w:r>
      <w:proofErr w:type="spellEnd"/>
      <w:r>
        <w:rPr>
          <w:rFonts w:ascii="Arial" w:eastAsia="Times New Roman" w:hAnsi="Arial" w:cs="Arial"/>
          <w:bCs/>
        </w:rPr>
        <w:t xml:space="preserve"> 88, 760 41 Zlín </w:t>
      </w:r>
    </w:p>
    <w:p w14:paraId="3A95260D" w14:textId="1A88B411" w:rsidR="006615F7" w:rsidRPr="0054723C" w:rsidRDefault="006615F7" w:rsidP="006D2088">
      <w:pPr>
        <w:overflowPunct w:val="0"/>
        <w:autoSpaceDE w:val="0"/>
        <w:autoSpaceDN w:val="0"/>
        <w:adjustRightInd w:val="0"/>
        <w:spacing w:after="0"/>
        <w:jc w:val="both"/>
        <w:textAlignment w:val="baseline"/>
        <w:rPr>
          <w:rFonts w:ascii="Arial" w:eastAsia="Lucida Sans Unicode" w:hAnsi="Arial" w:cs="Arial"/>
          <w:color w:val="FF0000"/>
        </w:rPr>
      </w:pPr>
      <w:r w:rsidRPr="0054723C">
        <w:rPr>
          <w:rFonts w:ascii="Arial" w:eastAsia="Lucida Sans Unicode" w:hAnsi="Arial" w:cs="Arial"/>
        </w:rPr>
        <w:t>zastoupený:</w:t>
      </w:r>
      <w:r w:rsidRPr="0054723C">
        <w:rPr>
          <w:rFonts w:ascii="Arial" w:eastAsia="Lucida Sans Unicode" w:hAnsi="Arial" w:cs="Arial"/>
        </w:rPr>
        <w:tab/>
      </w:r>
      <w:r w:rsidR="00925BDA">
        <w:rPr>
          <w:rFonts w:ascii="Arial" w:eastAsia="Lucida Sans Unicode" w:hAnsi="Arial" w:cs="Arial"/>
        </w:rPr>
        <w:tab/>
      </w:r>
      <w:r w:rsidR="00925BDA">
        <w:rPr>
          <w:rFonts w:ascii="Arial" w:eastAsia="Lucida Sans Unicode" w:hAnsi="Arial" w:cs="Arial"/>
        </w:rPr>
        <w:tab/>
      </w:r>
      <w:r w:rsidR="00925BDA">
        <w:rPr>
          <w:rFonts w:ascii="Arial" w:eastAsia="Lucida Sans Unicode" w:hAnsi="Arial" w:cs="Arial"/>
        </w:rPr>
        <w:tab/>
      </w:r>
      <w:r w:rsidR="00925BDA">
        <w:rPr>
          <w:rFonts w:ascii="Arial" w:eastAsia="Lucida Sans Unicode" w:hAnsi="Arial" w:cs="Arial"/>
        </w:rPr>
        <w:tab/>
      </w:r>
      <w:r w:rsidR="006D2088">
        <w:rPr>
          <w:rFonts w:ascii="Arial" w:eastAsia="Lucida Sans Unicode" w:hAnsi="Arial" w:cs="Arial"/>
        </w:rPr>
        <w:t xml:space="preserve">     </w:t>
      </w:r>
      <w:r w:rsidR="00925BDA" w:rsidRPr="006D2088">
        <w:rPr>
          <w:rFonts w:ascii="Arial" w:eastAsia="Lucida Sans Unicode" w:hAnsi="Arial" w:cs="Arial"/>
        </w:rPr>
        <w:t>Ing. Mladou Augustinovou</w:t>
      </w:r>
      <w:r w:rsidR="001E5CF5" w:rsidRPr="006D2088">
        <w:rPr>
          <w:rFonts w:ascii="Arial" w:eastAsia="Lucida Sans Unicode" w:hAnsi="Arial" w:cs="Arial"/>
        </w:rPr>
        <w:t>, ředitelkou KPÚ</w:t>
      </w:r>
      <w:r w:rsidRPr="006D2088">
        <w:rPr>
          <w:rFonts w:ascii="Arial" w:eastAsia="Lucida Sans Unicode" w:hAnsi="Arial" w:cs="Arial"/>
        </w:rPr>
        <w:t xml:space="preserve"> </w:t>
      </w:r>
    </w:p>
    <w:p w14:paraId="16106DB7" w14:textId="0D74B3D9" w:rsidR="00463206" w:rsidRPr="0054723C" w:rsidRDefault="006615F7" w:rsidP="009569F2">
      <w:pPr>
        <w:widowControl w:val="0"/>
        <w:tabs>
          <w:tab w:val="left" w:pos="4536"/>
        </w:tabs>
        <w:suppressAutoHyphens/>
        <w:spacing w:after="0" w:line="240" w:lineRule="auto"/>
        <w:ind w:left="4536" w:hanging="4536"/>
        <w:jc w:val="both"/>
        <w:rPr>
          <w:rFonts w:ascii="Arial" w:eastAsia="Lucida Sans Unicode" w:hAnsi="Arial" w:cs="Arial"/>
        </w:rPr>
      </w:pPr>
      <w:r w:rsidRPr="0054723C">
        <w:rPr>
          <w:rFonts w:ascii="Arial" w:eastAsia="Lucida Sans Unicode" w:hAnsi="Arial" w:cs="Arial"/>
        </w:rPr>
        <w:t>ve smluvních záležitostech oprávněn jednat:</w:t>
      </w:r>
      <w:r w:rsidRPr="0054723C">
        <w:rPr>
          <w:rFonts w:ascii="Arial" w:eastAsia="Lucida Sans Unicode" w:hAnsi="Arial" w:cs="Arial"/>
        </w:rPr>
        <w:tab/>
      </w:r>
      <w:r w:rsidR="009569F2">
        <w:rPr>
          <w:rFonts w:ascii="Arial" w:eastAsia="Lucida Sans Unicode" w:hAnsi="Arial" w:cs="Arial"/>
        </w:rPr>
        <w:t>Ing. Mlada Augustinová, ředitelka KPÚ</w:t>
      </w:r>
    </w:p>
    <w:p w14:paraId="31599016" w14:textId="08B2DB94" w:rsidR="00B85F9C" w:rsidRPr="00B109EB" w:rsidRDefault="00B85F9C" w:rsidP="00B85F9C">
      <w:pPr>
        <w:widowControl w:val="0"/>
        <w:suppressAutoHyphens/>
        <w:spacing w:after="0" w:line="240" w:lineRule="auto"/>
        <w:jc w:val="both"/>
        <w:rPr>
          <w:rFonts w:ascii="Arial" w:eastAsia="Lucida Sans Unicode" w:hAnsi="Arial" w:cs="Arial"/>
          <w:snapToGrid w:val="0"/>
        </w:rPr>
      </w:pPr>
      <w:r>
        <w:rPr>
          <w:rFonts w:ascii="Arial" w:eastAsia="Lucida Sans Unicode" w:hAnsi="Arial" w:cs="Arial"/>
        </w:rPr>
        <w:t>v</w:t>
      </w:r>
      <w:r w:rsidRPr="00B109EB">
        <w:rPr>
          <w:rFonts w:ascii="Arial" w:eastAsia="Lucida Sans Unicode" w:hAnsi="Arial" w:cs="Arial"/>
        </w:rPr>
        <w:t xml:space="preserve"> </w:t>
      </w:r>
      <w:r w:rsidRPr="00B109EB">
        <w:rPr>
          <w:rFonts w:ascii="Arial" w:eastAsia="Lucida Sans Unicode" w:hAnsi="Arial" w:cs="Arial"/>
          <w:snapToGrid w:val="0"/>
        </w:rPr>
        <w:t>technických záležitostech:</w:t>
      </w:r>
      <w:r w:rsidRPr="00B109EB">
        <w:rPr>
          <w:rFonts w:ascii="Arial" w:eastAsia="Lucida Sans Unicode" w:hAnsi="Arial" w:cs="Arial"/>
          <w:snapToGrid w:val="0"/>
        </w:rPr>
        <w:tab/>
      </w:r>
      <w:r>
        <w:rPr>
          <w:rFonts w:ascii="Arial" w:eastAsia="Lucida Sans Unicode" w:hAnsi="Arial" w:cs="Arial"/>
          <w:snapToGrid w:val="0"/>
        </w:rPr>
        <w:tab/>
      </w:r>
      <w:r>
        <w:rPr>
          <w:rFonts w:ascii="Arial" w:eastAsia="Lucida Sans Unicode" w:hAnsi="Arial" w:cs="Arial"/>
          <w:snapToGrid w:val="0"/>
        </w:rPr>
        <w:tab/>
      </w:r>
      <w:r w:rsidR="006D2088">
        <w:rPr>
          <w:rFonts w:ascii="Arial" w:eastAsia="Lucida Sans Unicode" w:hAnsi="Arial" w:cs="Arial"/>
          <w:snapToGrid w:val="0"/>
        </w:rPr>
        <w:t xml:space="preserve">     </w:t>
      </w:r>
      <w:r>
        <w:rPr>
          <w:rFonts w:ascii="Arial" w:eastAsia="Lucida Sans Unicode" w:hAnsi="Arial" w:cs="Arial"/>
          <w:snapToGrid w:val="0"/>
        </w:rPr>
        <w:t>Ing. Roman Hák, vedoucí pobočky Zlín</w:t>
      </w:r>
      <w:r w:rsidRPr="00B109EB">
        <w:rPr>
          <w:rFonts w:ascii="Arial" w:eastAsia="Lucida Sans Unicode" w:hAnsi="Arial" w:cs="Arial"/>
        </w:rPr>
        <w:t xml:space="preserve"> </w:t>
      </w:r>
    </w:p>
    <w:p w14:paraId="53F979BA" w14:textId="61AC26A8" w:rsidR="00B85F9C" w:rsidRPr="00B109EB" w:rsidRDefault="00B85F9C" w:rsidP="00B85F9C">
      <w:pPr>
        <w:widowControl w:val="0"/>
        <w:tabs>
          <w:tab w:val="left" w:pos="4536"/>
        </w:tabs>
        <w:suppressAutoHyphens/>
        <w:spacing w:after="0" w:line="240" w:lineRule="auto"/>
        <w:jc w:val="both"/>
        <w:rPr>
          <w:rFonts w:ascii="Arial" w:eastAsia="Lucida Sans Unicode" w:hAnsi="Arial" w:cs="Arial"/>
        </w:rPr>
      </w:pPr>
      <w:r w:rsidRPr="00B109EB">
        <w:rPr>
          <w:rFonts w:ascii="Arial" w:eastAsia="Lucida Sans Unicode" w:hAnsi="Arial" w:cs="Arial"/>
        </w:rPr>
        <w:t xml:space="preserve">      </w:t>
      </w:r>
      <w:r w:rsidRPr="00B109EB">
        <w:rPr>
          <w:rFonts w:ascii="Arial" w:eastAsia="Lucida Sans Unicode" w:hAnsi="Arial" w:cs="Arial"/>
        </w:rPr>
        <w:tab/>
      </w:r>
      <w:r>
        <w:rPr>
          <w:rFonts w:ascii="Arial" w:eastAsia="Lucida Sans Unicode" w:hAnsi="Arial" w:cs="Arial"/>
        </w:rPr>
        <w:t>Ing. Jiří Gášek, odborný rada pobočky Zlín</w:t>
      </w:r>
      <w:r w:rsidRPr="00B109EB">
        <w:rPr>
          <w:rFonts w:ascii="Arial" w:eastAsia="Lucida Sans Unicode" w:hAnsi="Arial" w:cs="Arial"/>
        </w:rPr>
        <w:t xml:space="preserve">  </w:t>
      </w:r>
      <w:r>
        <w:rPr>
          <w:rFonts w:ascii="Arial" w:eastAsia="Lucida Sans Unicode" w:hAnsi="Arial" w:cs="Arial"/>
        </w:rPr>
        <w:t xml:space="preserve">         </w:t>
      </w:r>
      <w:r w:rsidRPr="00B109EB">
        <w:rPr>
          <w:rFonts w:ascii="Arial" w:eastAsia="Lucida Sans Unicode" w:hAnsi="Arial" w:cs="Arial"/>
        </w:rPr>
        <w:t>Tel.:</w:t>
      </w:r>
      <w:r w:rsidRPr="00B109EB">
        <w:rPr>
          <w:rFonts w:ascii="Arial" w:eastAsia="Lucida Sans Unicode" w:hAnsi="Arial" w:cs="Arial"/>
        </w:rPr>
        <w:tab/>
      </w:r>
      <w:r>
        <w:rPr>
          <w:rFonts w:ascii="Arial" w:eastAsia="Lucida Sans Unicode" w:hAnsi="Arial" w:cs="Arial"/>
        </w:rPr>
        <w:t>+420 </w:t>
      </w:r>
      <w:r w:rsidRPr="008C3910">
        <w:rPr>
          <w:rFonts w:ascii="Arial" w:eastAsia="Lucida Sans Unicode" w:hAnsi="Arial" w:cs="Arial"/>
        </w:rPr>
        <w:t>72</w:t>
      </w:r>
      <w:r>
        <w:rPr>
          <w:rFonts w:ascii="Arial" w:eastAsia="Lucida Sans Unicode" w:hAnsi="Arial" w:cs="Arial"/>
        </w:rPr>
        <w:t xml:space="preserve">7 956 372 / </w:t>
      </w:r>
      <w:r w:rsidRPr="00B109EB">
        <w:rPr>
          <w:rFonts w:ascii="Arial" w:eastAsia="Lucida Sans Unicode" w:hAnsi="Arial" w:cs="Arial"/>
        </w:rPr>
        <w:t>+420</w:t>
      </w:r>
      <w:r>
        <w:rPr>
          <w:rFonts w:ascii="Arial" w:eastAsia="Lucida Sans Unicode" w:hAnsi="Arial" w:cs="Arial"/>
        </w:rPr>
        <w:t> </w:t>
      </w:r>
      <w:r w:rsidRPr="00853C13">
        <w:rPr>
          <w:rFonts w:ascii="Arial" w:eastAsia="Lucida Sans Unicode" w:hAnsi="Arial" w:cs="Arial"/>
        </w:rPr>
        <w:t>727</w:t>
      </w:r>
      <w:r>
        <w:rPr>
          <w:rFonts w:ascii="Arial" w:eastAsia="Lucida Sans Unicode" w:hAnsi="Arial" w:cs="Arial"/>
        </w:rPr>
        <w:t> </w:t>
      </w:r>
      <w:r w:rsidRPr="00853C13">
        <w:rPr>
          <w:rFonts w:ascii="Arial" w:eastAsia="Lucida Sans Unicode" w:hAnsi="Arial" w:cs="Arial"/>
        </w:rPr>
        <w:t>956</w:t>
      </w:r>
      <w:r>
        <w:rPr>
          <w:rFonts w:ascii="Arial" w:eastAsia="Lucida Sans Unicode" w:hAnsi="Arial" w:cs="Arial"/>
        </w:rPr>
        <w:t xml:space="preserve"> </w:t>
      </w:r>
      <w:r w:rsidRPr="00853C13">
        <w:rPr>
          <w:rFonts w:ascii="Arial" w:eastAsia="Lucida Sans Unicode" w:hAnsi="Arial" w:cs="Arial"/>
        </w:rPr>
        <w:t>462</w:t>
      </w:r>
      <w:r w:rsidRPr="00B109EB">
        <w:rPr>
          <w:rFonts w:ascii="Arial" w:eastAsia="Lucida Sans Unicode" w:hAnsi="Arial" w:cs="Arial"/>
        </w:rPr>
        <w:t xml:space="preserve"> </w:t>
      </w:r>
    </w:p>
    <w:p w14:paraId="24BFB754" w14:textId="149F97BB" w:rsidR="00B85F9C" w:rsidRDefault="00B85F9C" w:rsidP="00B85F9C">
      <w:pPr>
        <w:widowControl w:val="0"/>
        <w:tabs>
          <w:tab w:val="left" w:pos="4536"/>
        </w:tabs>
        <w:suppressAutoHyphens/>
        <w:spacing w:after="0" w:line="240" w:lineRule="auto"/>
        <w:rPr>
          <w:rFonts w:ascii="Arial" w:eastAsia="Lucida Sans Unicode" w:hAnsi="Arial" w:cs="Arial"/>
        </w:rPr>
      </w:pPr>
      <w:r w:rsidRPr="00B109EB">
        <w:rPr>
          <w:rFonts w:ascii="Arial" w:eastAsia="Lucida Sans Unicode" w:hAnsi="Arial" w:cs="Arial"/>
        </w:rPr>
        <w:t>E-mail:</w:t>
      </w:r>
      <w:r w:rsidRPr="00B109EB">
        <w:rPr>
          <w:rFonts w:ascii="Arial" w:eastAsia="Lucida Sans Unicode" w:hAnsi="Arial" w:cs="Arial"/>
        </w:rPr>
        <w:tab/>
      </w:r>
      <w:hyperlink r:id="rId13" w:history="1">
        <w:r w:rsidR="007F17E8" w:rsidRPr="007F17E8">
          <w:rPr>
            <w:rStyle w:val="Hypertextovodkaz"/>
            <w:rFonts w:ascii="Arial" w:eastAsia="Lucida Sans Unicode" w:hAnsi="Arial" w:cs="Arial"/>
            <w:color w:val="auto"/>
            <w:u w:val="none"/>
          </w:rPr>
          <w:t>r.hak@spucr.cz</w:t>
        </w:r>
      </w:hyperlink>
      <w:r>
        <w:rPr>
          <w:rStyle w:val="Hypertextovodkaz"/>
          <w:rFonts w:ascii="Arial" w:eastAsia="Lucida Sans Unicode" w:hAnsi="Arial" w:cs="Arial"/>
          <w:color w:val="auto"/>
          <w:u w:val="none"/>
        </w:rPr>
        <w:t xml:space="preserve"> </w:t>
      </w:r>
      <w:r>
        <w:rPr>
          <w:rFonts w:ascii="Arial" w:eastAsia="Lucida Sans Unicode" w:hAnsi="Arial" w:cs="Arial"/>
        </w:rPr>
        <w:t xml:space="preserve">/ </w:t>
      </w:r>
      <w:r w:rsidRPr="001C7D53">
        <w:rPr>
          <w:rFonts w:ascii="Arial" w:eastAsia="Lucida Sans Unicode" w:hAnsi="Arial" w:cs="Arial"/>
        </w:rPr>
        <w:t>j.gasek@spucr.cz</w:t>
      </w:r>
    </w:p>
    <w:p w14:paraId="69E8D46D" w14:textId="487403FB" w:rsidR="00B85F9C" w:rsidRPr="00B109EB" w:rsidRDefault="00B85F9C" w:rsidP="00B85F9C">
      <w:pPr>
        <w:widowControl w:val="0"/>
        <w:tabs>
          <w:tab w:val="left" w:pos="4536"/>
        </w:tabs>
        <w:suppressAutoHyphens/>
        <w:spacing w:after="0" w:line="240" w:lineRule="auto"/>
        <w:rPr>
          <w:rFonts w:ascii="Arial" w:eastAsia="Lucida Sans Unicode" w:hAnsi="Arial" w:cs="Arial"/>
        </w:rPr>
      </w:pPr>
      <w:r>
        <w:rPr>
          <w:rFonts w:ascii="Arial" w:eastAsia="Lucida Sans Unicode" w:hAnsi="Arial" w:cs="Arial"/>
        </w:rPr>
        <w:t xml:space="preserve">Osoba </w:t>
      </w:r>
      <w:proofErr w:type="spellStart"/>
      <w:r>
        <w:rPr>
          <w:rFonts w:ascii="Arial" w:eastAsia="Lucida Sans Unicode" w:hAnsi="Arial" w:cs="Arial"/>
        </w:rPr>
        <w:t>administrující</w:t>
      </w:r>
      <w:proofErr w:type="spellEnd"/>
      <w:r>
        <w:rPr>
          <w:rFonts w:ascii="Arial" w:eastAsia="Lucida Sans Unicode" w:hAnsi="Arial" w:cs="Arial"/>
        </w:rPr>
        <w:t xml:space="preserve"> veřejnou zakázku:</w:t>
      </w:r>
      <w:r>
        <w:rPr>
          <w:rFonts w:ascii="Arial" w:eastAsia="Lucida Sans Unicode" w:hAnsi="Arial" w:cs="Arial"/>
        </w:rPr>
        <w:tab/>
        <w:t>Lada Košutová</w:t>
      </w:r>
    </w:p>
    <w:p w14:paraId="6CA2065B" w14:textId="77777777" w:rsidR="006615F7" w:rsidRPr="0054723C" w:rsidRDefault="006615F7" w:rsidP="00CB57D9">
      <w:pPr>
        <w:widowControl w:val="0"/>
        <w:tabs>
          <w:tab w:val="left" w:pos="4536"/>
        </w:tabs>
        <w:suppressAutoHyphens/>
        <w:spacing w:after="0" w:line="240" w:lineRule="auto"/>
        <w:ind w:hanging="426"/>
        <w:rPr>
          <w:rFonts w:ascii="Arial" w:eastAsia="Lucida Sans Unicode" w:hAnsi="Arial" w:cs="Arial"/>
        </w:rPr>
      </w:pPr>
      <w:r w:rsidRPr="0054723C">
        <w:rPr>
          <w:rFonts w:ascii="Arial" w:eastAsia="Lucida Sans Unicode" w:hAnsi="Arial" w:cs="Arial"/>
        </w:rPr>
        <w:t xml:space="preserve">      ID DS:</w:t>
      </w:r>
      <w:r w:rsidRPr="0054723C">
        <w:rPr>
          <w:rFonts w:ascii="Arial" w:eastAsia="Lucida Sans Unicode" w:hAnsi="Arial" w:cs="Arial"/>
        </w:rPr>
        <w:tab/>
        <w:t>z49per3</w:t>
      </w:r>
    </w:p>
    <w:p w14:paraId="1EDAD024" w14:textId="77777777" w:rsidR="006615F7" w:rsidRPr="0054723C" w:rsidRDefault="006615F7" w:rsidP="00CB57D9">
      <w:pPr>
        <w:widowControl w:val="0"/>
        <w:tabs>
          <w:tab w:val="left" w:pos="4536"/>
        </w:tabs>
        <w:suppressAutoHyphens/>
        <w:spacing w:after="0" w:line="240" w:lineRule="auto"/>
        <w:ind w:hanging="426"/>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 xml:space="preserve">ČNB </w:t>
      </w:r>
      <w:r w:rsidRPr="0054723C">
        <w:rPr>
          <w:rFonts w:ascii="Arial" w:eastAsia="Lucida Sans Unicode" w:hAnsi="Arial" w:cs="Arial"/>
        </w:rPr>
        <w:tab/>
      </w:r>
    </w:p>
    <w:p w14:paraId="4B6FAAF4" w14:textId="77777777" w:rsidR="006615F7" w:rsidRPr="0054723C" w:rsidRDefault="006615F7" w:rsidP="00CB57D9">
      <w:pPr>
        <w:widowControl w:val="0"/>
        <w:tabs>
          <w:tab w:val="left" w:pos="4536"/>
        </w:tabs>
        <w:suppressAutoHyphens/>
        <w:spacing w:after="0" w:line="240" w:lineRule="auto"/>
        <w:ind w:hanging="426"/>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15FE1D1F" w14:textId="77777777" w:rsidR="006615F7" w:rsidRPr="0054723C" w:rsidRDefault="006615F7" w:rsidP="00CB57D9">
      <w:pPr>
        <w:widowControl w:val="0"/>
        <w:tabs>
          <w:tab w:val="left" w:pos="4536"/>
        </w:tabs>
        <w:suppressAutoHyphens/>
        <w:spacing w:after="0" w:line="240" w:lineRule="auto"/>
        <w:ind w:hanging="426"/>
        <w:rPr>
          <w:rFonts w:ascii="Arial" w:eastAsia="Lucida Sans Unicode" w:hAnsi="Arial" w:cs="Arial"/>
          <w:bCs/>
        </w:rPr>
      </w:pPr>
      <w:r w:rsidRPr="0054723C">
        <w:rPr>
          <w:rFonts w:ascii="Arial" w:eastAsia="Lucida Sans Unicode" w:hAnsi="Arial" w:cs="Arial"/>
          <w:bCs/>
        </w:rPr>
        <w:t xml:space="preserve">      IČ</w:t>
      </w:r>
      <w:r w:rsidR="00C8483D" w:rsidRPr="0054723C">
        <w:rPr>
          <w:rFonts w:ascii="Arial" w:eastAsia="Lucida Sans Unicode" w:hAnsi="Arial" w:cs="Arial"/>
          <w:bCs/>
        </w:rPr>
        <w:t>O</w:t>
      </w:r>
      <w:r w:rsidRPr="0054723C">
        <w:rPr>
          <w:rFonts w:ascii="Arial" w:eastAsia="Lucida Sans Unicode" w:hAnsi="Arial" w:cs="Arial"/>
          <w:bCs/>
        </w:rPr>
        <w:t>:</w:t>
      </w:r>
      <w:r w:rsidRPr="0054723C">
        <w:rPr>
          <w:rFonts w:ascii="Arial" w:eastAsia="Lucida Sans Unicode" w:hAnsi="Arial" w:cs="Arial"/>
          <w:bCs/>
        </w:rPr>
        <w:tab/>
        <w:t xml:space="preserve">01312774                                                                 </w:t>
      </w:r>
    </w:p>
    <w:p w14:paraId="50AFF6DE" w14:textId="77777777" w:rsidR="006615F7" w:rsidRPr="0054723C" w:rsidRDefault="006615F7" w:rsidP="00CB57D9">
      <w:pPr>
        <w:widowControl w:val="0"/>
        <w:tabs>
          <w:tab w:val="left" w:pos="4536"/>
        </w:tabs>
        <w:suppressAutoHyphens/>
        <w:spacing w:after="0" w:line="240" w:lineRule="auto"/>
        <w:ind w:hanging="426"/>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 xml:space="preserve">není plátcem DPH </w:t>
      </w:r>
    </w:p>
    <w:p w14:paraId="099E7CDE" w14:textId="77777777" w:rsidR="006615F7" w:rsidRPr="0054723C" w:rsidRDefault="006615F7" w:rsidP="00CB57D9">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objednatel</w:t>
      </w:r>
      <w:r w:rsidRPr="0054723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1C6E42C1" w14:textId="77777777" w:rsidR="00CB57D9" w:rsidRDefault="006615F7" w:rsidP="00CB57D9">
      <w:pPr>
        <w:tabs>
          <w:tab w:val="left" w:pos="4253"/>
        </w:tabs>
        <w:spacing w:after="0" w:line="288" w:lineRule="auto"/>
        <w:jc w:val="both"/>
        <w:rPr>
          <w:rFonts w:ascii="Arial" w:eastAsia="Times New Roman" w:hAnsi="Arial" w:cs="Arial"/>
          <w:b/>
        </w:rPr>
      </w:pPr>
      <w:proofErr w:type="gramStart"/>
      <w:r w:rsidRPr="0054723C">
        <w:rPr>
          <w:rFonts w:ascii="Arial" w:eastAsia="Times New Roman" w:hAnsi="Arial" w:cs="Arial"/>
          <w:b/>
        </w:rPr>
        <w:t xml:space="preserve">Zhotovitel:   </w:t>
      </w:r>
      <w:proofErr w:type="gramEnd"/>
      <w:r w:rsidRPr="0054723C">
        <w:rPr>
          <w:rFonts w:ascii="Arial" w:eastAsia="Times New Roman" w:hAnsi="Arial" w:cs="Arial"/>
          <w:b/>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2BC65C51" w14:textId="77777777" w:rsidR="00CB57D9" w:rsidRDefault="004750E4" w:rsidP="00CB57D9">
      <w:pPr>
        <w:tabs>
          <w:tab w:val="left" w:pos="4253"/>
        </w:tabs>
        <w:spacing w:after="0" w:line="288" w:lineRule="auto"/>
        <w:jc w:val="both"/>
        <w:rPr>
          <w:rFonts w:ascii="Arial" w:eastAsia="Times New Roman" w:hAnsi="Arial" w:cs="Arial"/>
          <w:b/>
        </w:rPr>
      </w:pPr>
      <w:r w:rsidRPr="009B12AA">
        <w:rPr>
          <w:rFonts w:ascii="Arial" w:eastAsia="Times New Roman" w:hAnsi="Arial" w:cs="Arial"/>
          <w:b/>
        </w:rPr>
        <w:t>Sídlo:</w:t>
      </w:r>
      <w:r w:rsidR="006615F7" w:rsidRPr="009B12AA">
        <w:rPr>
          <w:rFonts w:ascii="Arial" w:eastAsia="Times New Roman" w:hAnsi="Arial" w:cs="Arial"/>
          <w:b/>
        </w:rPr>
        <w:tab/>
      </w:r>
    </w:p>
    <w:p w14:paraId="11CB813A" w14:textId="5368CB59" w:rsidR="006615F7" w:rsidRPr="00CB57D9" w:rsidRDefault="006615F7" w:rsidP="00CB57D9">
      <w:pPr>
        <w:tabs>
          <w:tab w:val="left" w:pos="4253"/>
        </w:tabs>
        <w:spacing w:after="120" w:line="288" w:lineRule="auto"/>
        <w:jc w:val="both"/>
        <w:rPr>
          <w:rFonts w:ascii="Arial" w:eastAsia="Times New Roman" w:hAnsi="Arial" w:cs="Arial"/>
          <w:b/>
        </w:rPr>
      </w:pPr>
      <w:proofErr w:type="gramStart"/>
      <w:r w:rsidRPr="0054723C">
        <w:rPr>
          <w:rFonts w:ascii="Arial" w:eastAsia="Times New Roman" w:hAnsi="Arial" w:cs="Arial"/>
        </w:rPr>
        <w:t xml:space="preserve">zastoupený:   </w:t>
      </w:r>
      <w:proofErr w:type="gramEnd"/>
      <w:r w:rsidRPr="0054723C">
        <w:rPr>
          <w:rFonts w:ascii="Arial" w:eastAsia="Times New Roman" w:hAnsi="Arial" w:cs="Arial"/>
        </w:rPr>
        <w:t xml:space="preserve">                                             </w:t>
      </w:r>
      <w:r w:rsidR="00CB57D9">
        <w:rPr>
          <w:rFonts w:ascii="Arial" w:eastAsia="Times New Roman" w:hAnsi="Arial" w:cs="Arial"/>
        </w:rPr>
        <w:tab/>
        <w:t xml:space="preserve">   </w:t>
      </w:r>
      <w:r w:rsidR="00E07A9A">
        <w:rPr>
          <w:rFonts w:ascii="Arial" w:eastAsia="Times New Roman" w:hAnsi="Arial" w:cs="Arial"/>
        </w:rPr>
        <w:t xml:space="preserve"> </w:t>
      </w:r>
      <w:r w:rsidRPr="00ED1F9B">
        <w:rPr>
          <w:rFonts w:ascii="Arial" w:eastAsia="Times New Roman" w:hAnsi="Arial" w:cs="Arial"/>
          <w:b/>
          <w:bCs/>
          <w:snapToGrid w:val="0"/>
          <w:highlight w:val="yellow"/>
        </w:rPr>
        <w:t>[DOPLNIT]</w:t>
      </w:r>
      <w:r w:rsidRPr="00ED1F9B">
        <w:rPr>
          <w:rFonts w:ascii="Arial" w:eastAsia="Times New Roman" w:hAnsi="Arial" w:cs="Arial"/>
          <w:bCs/>
          <w:snapToGrid w:val="0"/>
          <w:highlight w:val="yellow"/>
        </w:rPr>
        <w:t xml:space="preserve"> </w:t>
      </w:r>
      <w:r w:rsidRPr="0054723C">
        <w:rPr>
          <w:rFonts w:ascii="Arial" w:eastAsia="Times New Roman" w:hAnsi="Arial" w:cs="Arial"/>
          <w:i/>
          <w:highlight w:val="yellow"/>
        </w:rPr>
        <w:t>statutární orgán (dle výpisu z obch.</w:t>
      </w:r>
    </w:p>
    <w:p w14:paraId="4729576D" w14:textId="77777777" w:rsidR="006615F7" w:rsidRPr="0054723C" w:rsidRDefault="006615F7" w:rsidP="00CB57D9">
      <w:pPr>
        <w:tabs>
          <w:tab w:val="left" w:pos="4253"/>
        </w:tabs>
        <w:spacing w:after="0" w:line="288" w:lineRule="auto"/>
        <w:ind w:hanging="284"/>
        <w:jc w:val="both"/>
        <w:rPr>
          <w:rFonts w:ascii="Arial" w:eastAsia="Times New Roman" w:hAnsi="Arial" w:cs="Arial"/>
          <w:i/>
        </w:rPr>
      </w:pPr>
      <w:r w:rsidRPr="0054723C">
        <w:rPr>
          <w:rFonts w:ascii="Arial" w:eastAsia="Times New Roman" w:hAnsi="Arial" w:cs="Arial"/>
          <w:i/>
        </w:rPr>
        <w:t xml:space="preserve">     </w:t>
      </w:r>
      <w:r w:rsidRPr="0054723C">
        <w:rPr>
          <w:rFonts w:ascii="Arial" w:eastAsia="Times New Roman" w:hAnsi="Arial" w:cs="Arial"/>
          <w:i/>
          <w:highlight w:val="yellow"/>
        </w:rPr>
        <w:t>rejstříku)</w:t>
      </w:r>
    </w:p>
    <w:p w14:paraId="180BC3C5" w14:textId="452C44D6" w:rsidR="006615F7" w:rsidRPr="0054723C" w:rsidRDefault="006615F7" w:rsidP="00CB57D9">
      <w:pPr>
        <w:tabs>
          <w:tab w:val="left" w:pos="4253"/>
          <w:tab w:val="left" w:pos="5954"/>
        </w:tabs>
        <w:spacing w:after="0" w:line="288" w:lineRule="auto"/>
        <w:ind w:hanging="284"/>
        <w:jc w:val="both"/>
        <w:rPr>
          <w:rFonts w:ascii="Arial" w:eastAsia="Times New Roman" w:hAnsi="Arial" w:cs="Arial"/>
        </w:rPr>
      </w:pPr>
      <w:r w:rsidRPr="0054723C">
        <w:rPr>
          <w:rFonts w:ascii="Arial" w:eastAsia="Times New Roman" w:hAnsi="Arial" w:cs="Arial"/>
        </w:rPr>
        <w:t xml:space="preserve">    tel./</w:t>
      </w:r>
      <w:proofErr w:type="gramStart"/>
      <w:r w:rsidRPr="0054723C">
        <w:rPr>
          <w:rFonts w:ascii="Arial" w:eastAsia="Times New Roman" w:hAnsi="Arial" w:cs="Arial"/>
        </w:rPr>
        <w:t xml:space="preserve">fax:   </w:t>
      </w:r>
      <w:proofErr w:type="gramEnd"/>
      <w:r w:rsidRPr="0054723C">
        <w:rPr>
          <w:rFonts w:ascii="Arial" w:eastAsia="Times New Roman" w:hAnsi="Arial" w:cs="Arial"/>
        </w:rPr>
        <w:t xml:space="preserve">                                                     </w:t>
      </w:r>
      <w:r w:rsidR="00E07A9A">
        <w:rPr>
          <w:rFonts w:ascii="Arial" w:eastAsia="Times New Roman" w:hAnsi="Arial" w:cs="Arial"/>
        </w:rPr>
        <w:tab/>
        <w:t xml:space="preserve">    </w:t>
      </w:r>
      <w:r w:rsidRPr="0054723C">
        <w:rPr>
          <w:rFonts w:ascii="Arial" w:eastAsia="Times New Roman" w:hAnsi="Arial" w:cs="Arial"/>
          <w:b/>
          <w:bCs/>
          <w:snapToGrid w:val="0"/>
          <w:highlight w:val="yellow"/>
          <w:lang w:val="en-US"/>
        </w:rPr>
        <w:t>[DOPLNIT]</w:t>
      </w:r>
      <w:r w:rsidRPr="0054723C">
        <w:rPr>
          <w:rFonts w:ascii="Arial" w:eastAsia="Times New Roman" w:hAnsi="Arial" w:cs="Arial"/>
        </w:rPr>
        <w:tab/>
      </w:r>
    </w:p>
    <w:p w14:paraId="166227DF" w14:textId="13B385BE" w:rsidR="006615F7" w:rsidRPr="0054723C" w:rsidRDefault="006615F7" w:rsidP="00CB57D9">
      <w:pPr>
        <w:tabs>
          <w:tab w:val="left" w:pos="4253"/>
        </w:tabs>
        <w:spacing w:after="0" w:line="288" w:lineRule="auto"/>
        <w:ind w:right="-110" w:hanging="284"/>
        <w:jc w:val="both"/>
        <w:rPr>
          <w:rFonts w:ascii="Arial" w:eastAsia="Times New Roman" w:hAnsi="Arial" w:cs="Arial"/>
          <w:bCs/>
          <w:snapToGrid w:val="0"/>
          <w:lang w:val="en-US"/>
        </w:rPr>
      </w:pPr>
      <w:r w:rsidRPr="0054723C">
        <w:rPr>
          <w:rFonts w:ascii="Arial" w:eastAsia="Times New Roman" w:hAnsi="Arial" w:cs="Arial"/>
        </w:rPr>
        <w:t xml:space="preserve">    </w:t>
      </w:r>
      <w:proofErr w:type="gramStart"/>
      <w:r w:rsidRPr="0054723C">
        <w:rPr>
          <w:rFonts w:ascii="Arial" w:eastAsia="Times New Roman" w:hAnsi="Arial" w:cs="Arial"/>
        </w:rPr>
        <w:t xml:space="preserve">e-mail:   </w:t>
      </w:r>
      <w:proofErr w:type="gramEnd"/>
      <w:r w:rsidRPr="0054723C">
        <w:rPr>
          <w:rFonts w:ascii="Arial" w:eastAsia="Times New Roman" w:hAnsi="Arial" w:cs="Arial"/>
        </w:rPr>
        <w:t xml:space="preserve">                                                      </w:t>
      </w:r>
      <w:r w:rsidR="00E07A9A">
        <w:rPr>
          <w:rFonts w:ascii="Arial" w:eastAsia="Times New Roman" w:hAnsi="Arial" w:cs="Arial"/>
        </w:rPr>
        <w:t xml:space="preserve">      </w:t>
      </w:r>
      <w:r w:rsidRPr="0054723C">
        <w:rPr>
          <w:rFonts w:ascii="Arial" w:eastAsia="Times New Roman" w:hAnsi="Arial" w:cs="Arial"/>
          <w:b/>
          <w:bCs/>
          <w:snapToGrid w:val="0"/>
          <w:highlight w:val="yellow"/>
          <w:lang w:val="en-US"/>
        </w:rPr>
        <w:t>[DOPLNIT]</w:t>
      </w:r>
    </w:p>
    <w:p w14:paraId="4EA05E8B" w14:textId="5AC4BDF6" w:rsidR="006615F7" w:rsidRPr="0054723C" w:rsidRDefault="006615F7" w:rsidP="00CB57D9">
      <w:pPr>
        <w:tabs>
          <w:tab w:val="left" w:pos="4253"/>
        </w:tabs>
        <w:spacing w:after="0" w:line="288" w:lineRule="auto"/>
        <w:ind w:right="-110" w:hanging="284"/>
        <w:jc w:val="both"/>
        <w:rPr>
          <w:rFonts w:ascii="Arial" w:eastAsia="Times New Roman" w:hAnsi="Arial" w:cs="Arial"/>
          <w:b/>
          <w:bCs/>
          <w:snapToGrid w:val="0"/>
          <w:lang w:val="en-US"/>
        </w:rPr>
      </w:pPr>
      <w:r w:rsidRPr="0054723C">
        <w:rPr>
          <w:rFonts w:ascii="Arial" w:eastAsia="Times New Roman" w:hAnsi="Arial" w:cs="Arial"/>
          <w:bCs/>
          <w:snapToGrid w:val="0"/>
          <w:lang w:val="en-US"/>
        </w:rPr>
        <w:t xml:space="preserve">    ID DS:</w:t>
      </w:r>
      <w:r w:rsidRPr="0054723C">
        <w:rPr>
          <w:rFonts w:ascii="Arial" w:eastAsia="Times New Roman" w:hAnsi="Arial" w:cs="Arial"/>
          <w:bCs/>
          <w:snapToGrid w:val="0"/>
          <w:lang w:val="en-US"/>
        </w:rPr>
        <w:tab/>
      </w:r>
      <w:r w:rsidRPr="0054723C">
        <w:rPr>
          <w:rFonts w:ascii="Arial" w:eastAsia="Times New Roman" w:hAnsi="Arial" w:cs="Arial"/>
          <w:b/>
          <w:bCs/>
          <w:snapToGrid w:val="0"/>
          <w:lang w:val="en-US"/>
        </w:rPr>
        <w:t xml:space="preserve"> </w:t>
      </w:r>
      <w:proofErr w:type="gramStart"/>
      <w:r w:rsidRPr="0054723C">
        <w:rPr>
          <w:rFonts w:ascii="Arial" w:eastAsia="Times New Roman" w:hAnsi="Arial" w:cs="Arial"/>
          <w:b/>
          <w:bCs/>
          <w:snapToGrid w:val="0"/>
          <w:lang w:val="en-US"/>
        </w:rPr>
        <w:t xml:space="preserve">  </w:t>
      </w:r>
      <w:r w:rsidR="00E07A9A">
        <w:rPr>
          <w:rFonts w:ascii="Arial" w:eastAsia="Times New Roman" w:hAnsi="Arial" w:cs="Arial"/>
          <w:b/>
          <w:bCs/>
          <w:snapToGrid w:val="0"/>
          <w:lang w:val="en-US"/>
        </w:rPr>
        <w:t xml:space="preserve"> </w:t>
      </w:r>
      <w:r w:rsidRPr="0054723C">
        <w:rPr>
          <w:rFonts w:ascii="Arial" w:eastAsia="Times New Roman" w:hAnsi="Arial" w:cs="Arial"/>
          <w:b/>
          <w:bCs/>
          <w:snapToGrid w:val="0"/>
          <w:highlight w:val="yellow"/>
          <w:lang w:val="en-US"/>
        </w:rPr>
        <w:t>[</w:t>
      </w:r>
      <w:proofErr w:type="gramEnd"/>
      <w:r w:rsidRPr="0054723C">
        <w:rPr>
          <w:rFonts w:ascii="Arial" w:eastAsia="Times New Roman" w:hAnsi="Arial" w:cs="Arial"/>
          <w:b/>
          <w:bCs/>
          <w:snapToGrid w:val="0"/>
          <w:highlight w:val="yellow"/>
          <w:lang w:val="en-US"/>
        </w:rPr>
        <w:t>DOPLNIT]</w:t>
      </w:r>
    </w:p>
    <w:p w14:paraId="7957CDBD" w14:textId="42293501" w:rsidR="006615F7" w:rsidRPr="0054723C" w:rsidRDefault="006615F7" w:rsidP="00CB57D9">
      <w:pPr>
        <w:tabs>
          <w:tab w:val="left" w:pos="4253"/>
        </w:tabs>
        <w:spacing w:after="0" w:line="288" w:lineRule="auto"/>
        <w:ind w:right="-284" w:hanging="284"/>
        <w:rPr>
          <w:rFonts w:ascii="Arial" w:eastAsia="Times New Roman" w:hAnsi="Arial" w:cs="Arial"/>
        </w:rPr>
      </w:pPr>
      <w:r w:rsidRPr="0054723C">
        <w:rPr>
          <w:rFonts w:ascii="Arial" w:eastAsia="Times New Roman" w:hAnsi="Arial" w:cs="Arial"/>
        </w:rPr>
        <w:t xml:space="preserve">    v technických záležitostech je oprávněn </w:t>
      </w:r>
      <w:proofErr w:type="gramStart"/>
      <w:r w:rsidRPr="0054723C">
        <w:rPr>
          <w:rFonts w:ascii="Arial" w:eastAsia="Times New Roman" w:hAnsi="Arial" w:cs="Arial"/>
        </w:rPr>
        <w:t>jednat:</w:t>
      </w:r>
      <w:r w:rsidRPr="00ED1F9B">
        <w:rPr>
          <w:rFonts w:ascii="Arial" w:eastAsia="Times New Roman" w:hAnsi="Arial" w:cs="Arial"/>
          <w:b/>
          <w:bCs/>
          <w:snapToGrid w:val="0"/>
          <w:highlight w:val="yellow"/>
          <w:lang w:val="de-DE"/>
        </w:rPr>
        <w:t>[</w:t>
      </w:r>
      <w:proofErr w:type="gramEnd"/>
      <w:r w:rsidRPr="00ED1F9B">
        <w:rPr>
          <w:rFonts w:ascii="Arial" w:eastAsia="Times New Roman" w:hAnsi="Arial" w:cs="Arial"/>
          <w:b/>
          <w:bCs/>
          <w:snapToGrid w:val="0"/>
          <w:highlight w:val="yellow"/>
          <w:lang w:val="de-DE"/>
        </w:rPr>
        <w:t>DOPLNIT]</w:t>
      </w:r>
      <w:r w:rsidRPr="0054723C">
        <w:rPr>
          <w:rFonts w:ascii="Arial" w:eastAsia="Times New Roman" w:hAnsi="Arial" w:cs="Arial"/>
        </w:rPr>
        <w:tab/>
      </w:r>
      <w:r w:rsidRPr="0054723C">
        <w:rPr>
          <w:rFonts w:ascii="Arial" w:eastAsia="Times New Roman" w:hAnsi="Arial" w:cs="Arial"/>
        </w:rPr>
        <w:tab/>
        <w:t xml:space="preserve">   </w:t>
      </w:r>
      <w:r w:rsidRPr="0054723C">
        <w:rPr>
          <w:rFonts w:ascii="Arial" w:eastAsia="Times New Roman" w:hAnsi="Arial" w:cs="Arial"/>
        </w:rPr>
        <w:tab/>
      </w:r>
      <w:r w:rsidRPr="0054723C">
        <w:rPr>
          <w:rFonts w:ascii="Arial" w:eastAsia="Times New Roman" w:hAnsi="Arial" w:cs="Arial"/>
        </w:rPr>
        <w:tab/>
      </w:r>
    </w:p>
    <w:p w14:paraId="387CC44C" w14:textId="51A4FCC0" w:rsidR="006615F7" w:rsidRPr="0054723C" w:rsidRDefault="006615F7" w:rsidP="00CB57D9">
      <w:pPr>
        <w:tabs>
          <w:tab w:val="left" w:pos="4253"/>
          <w:tab w:val="left" w:pos="5954"/>
        </w:tabs>
        <w:spacing w:after="0" w:line="288" w:lineRule="auto"/>
        <w:ind w:hanging="284"/>
        <w:jc w:val="both"/>
        <w:rPr>
          <w:rFonts w:ascii="Arial" w:eastAsia="Times New Roman" w:hAnsi="Arial" w:cs="Arial"/>
        </w:rPr>
      </w:pPr>
      <w:r w:rsidRPr="0054723C">
        <w:rPr>
          <w:rFonts w:ascii="Arial" w:eastAsia="Times New Roman" w:hAnsi="Arial" w:cs="Arial"/>
        </w:rPr>
        <w:t xml:space="preserve">    tel./</w:t>
      </w:r>
      <w:proofErr w:type="gramStart"/>
      <w:r w:rsidRPr="0054723C">
        <w:rPr>
          <w:rFonts w:ascii="Arial" w:eastAsia="Times New Roman" w:hAnsi="Arial" w:cs="Arial"/>
        </w:rPr>
        <w:t xml:space="preserve">fax:   </w:t>
      </w:r>
      <w:proofErr w:type="gramEnd"/>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rPr>
        <w:tab/>
      </w:r>
    </w:p>
    <w:p w14:paraId="25835C2C" w14:textId="4455D043" w:rsidR="006615F7" w:rsidRPr="00ED1F9B" w:rsidRDefault="006615F7" w:rsidP="00CB57D9">
      <w:pPr>
        <w:tabs>
          <w:tab w:val="left" w:pos="4253"/>
        </w:tabs>
        <w:spacing w:after="0" w:line="288" w:lineRule="auto"/>
        <w:ind w:right="-110" w:hanging="284"/>
        <w:jc w:val="both"/>
        <w:rPr>
          <w:rFonts w:ascii="Arial" w:eastAsia="Times New Roman" w:hAnsi="Arial" w:cs="Arial"/>
          <w:b/>
          <w:bCs/>
          <w:snapToGrid w:val="0"/>
        </w:rPr>
      </w:pPr>
      <w:r w:rsidRPr="0054723C">
        <w:rPr>
          <w:rFonts w:ascii="Arial" w:eastAsia="Times New Roman" w:hAnsi="Arial" w:cs="Arial"/>
        </w:rPr>
        <w:t xml:space="preserve">    e-mail:</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p>
    <w:p w14:paraId="3B73BF2E" w14:textId="2056A48F" w:rsidR="006615F7" w:rsidRPr="0054723C" w:rsidRDefault="006615F7" w:rsidP="00CB57D9">
      <w:pPr>
        <w:tabs>
          <w:tab w:val="left" w:pos="4253"/>
        </w:tabs>
        <w:spacing w:after="0" w:line="288" w:lineRule="auto"/>
        <w:ind w:right="-284" w:hanging="284"/>
        <w:rPr>
          <w:rFonts w:ascii="Arial" w:eastAsia="Times New Roman" w:hAnsi="Arial" w:cs="Arial"/>
        </w:rPr>
      </w:pPr>
      <w:r w:rsidRPr="0054723C">
        <w:rPr>
          <w:rFonts w:ascii="Arial" w:eastAsia="Times New Roman" w:hAnsi="Arial" w:cs="Arial"/>
        </w:rPr>
        <w:t xml:space="preserve">    bankovní spojení:</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p>
    <w:p w14:paraId="627A0E37" w14:textId="5D558555" w:rsidR="006615F7" w:rsidRPr="0054723C" w:rsidRDefault="006615F7" w:rsidP="00CB57D9">
      <w:pPr>
        <w:tabs>
          <w:tab w:val="left" w:pos="4253"/>
        </w:tabs>
        <w:spacing w:after="0" w:line="288" w:lineRule="auto"/>
        <w:ind w:hanging="284"/>
        <w:jc w:val="both"/>
        <w:rPr>
          <w:rFonts w:ascii="Arial" w:eastAsia="Times New Roman" w:hAnsi="Arial" w:cs="Arial"/>
        </w:rPr>
      </w:pPr>
      <w:r w:rsidRPr="0054723C">
        <w:rPr>
          <w:rFonts w:ascii="Arial" w:eastAsia="Times New Roman" w:hAnsi="Arial" w:cs="Arial"/>
        </w:rPr>
        <w:t xml:space="preserve">    číslo účtu:</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r w:rsidRPr="0054723C">
        <w:rPr>
          <w:rFonts w:ascii="Arial" w:eastAsia="Times New Roman" w:hAnsi="Arial" w:cs="Arial"/>
        </w:rPr>
        <w:tab/>
      </w:r>
    </w:p>
    <w:p w14:paraId="7F805142" w14:textId="17486503" w:rsidR="006615F7" w:rsidRPr="0054723C" w:rsidRDefault="006615F7" w:rsidP="00CB57D9">
      <w:pPr>
        <w:tabs>
          <w:tab w:val="left" w:pos="4253"/>
        </w:tabs>
        <w:spacing w:after="0" w:line="288" w:lineRule="auto"/>
        <w:ind w:hanging="284"/>
        <w:jc w:val="both"/>
        <w:rPr>
          <w:rFonts w:ascii="Arial" w:eastAsia="Times New Roman" w:hAnsi="Arial" w:cs="Arial"/>
          <w:b/>
        </w:rPr>
      </w:pPr>
      <w:r w:rsidRPr="0054723C">
        <w:rPr>
          <w:rFonts w:ascii="Arial" w:eastAsia="Times New Roman" w:hAnsi="Arial" w:cs="Arial"/>
        </w:rPr>
        <w:t xml:space="preserve">    IČO:</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b/>
        </w:rPr>
        <w:tab/>
      </w:r>
    </w:p>
    <w:p w14:paraId="78BA45C9" w14:textId="1896ED20" w:rsidR="006615F7" w:rsidRPr="0054723C" w:rsidRDefault="006615F7" w:rsidP="00CB57D9">
      <w:pPr>
        <w:tabs>
          <w:tab w:val="left" w:pos="4253"/>
        </w:tabs>
        <w:spacing w:after="0" w:line="288" w:lineRule="auto"/>
        <w:ind w:hanging="284"/>
        <w:jc w:val="both"/>
        <w:rPr>
          <w:rFonts w:ascii="Arial" w:eastAsia="Times New Roman" w:hAnsi="Arial" w:cs="Arial"/>
        </w:rPr>
      </w:pPr>
      <w:r w:rsidRPr="0054723C">
        <w:rPr>
          <w:rFonts w:ascii="Arial" w:eastAsia="Times New Roman" w:hAnsi="Arial" w:cs="Arial"/>
        </w:rPr>
        <w:t xml:space="preserve">    DIČ:</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00F52534">
        <w:rPr>
          <w:rFonts w:ascii="Arial" w:eastAsia="Times New Roman" w:hAnsi="Arial" w:cs="Arial"/>
          <w:b/>
          <w:bCs/>
          <w:snapToGrid w:val="0"/>
          <w:highlight w:val="yellow"/>
        </w:rPr>
        <w:t xml:space="preserve"> </w:t>
      </w:r>
      <w:r w:rsidR="004750E4">
        <w:rPr>
          <w:rFonts w:ascii="Arial" w:eastAsia="Times New Roman" w:hAnsi="Arial" w:cs="Arial"/>
          <w:b/>
          <w:bCs/>
          <w:snapToGrid w:val="0"/>
          <w:highlight w:val="yellow"/>
        </w:rPr>
        <w:t>je/není pl</w:t>
      </w:r>
      <w:r w:rsidR="00F52534">
        <w:rPr>
          <w:rFonts w:ascii="Arial" w:eastAsia="Times New Roman" w:hAnsi="Arial" w:cs="Arial"/>
          <w:b/>
          <w:bCs/>
          <w:snapToGrid w:val="0"/>
          <w:highlight w:val="yellow"/>
        </w:rPr>
        <w:t>á</w:t>
      </w:r>
      <w:r w:rsidR="004750E4">
        <w:rPr>
          <w:rFonts w:ascii="Arial" w:eastAsia="Times New Roman" w:hAnsi="Arial" w:cs="Arial"/>
          <w:b/>
          <w:bCs/>
          <w:snapToGrid w:val="0"/>
          <w:highlight w:val="yellow"/>
        </w:rPr>
        <w:t>tcem DPH</w:t>
      </w:r>
    </w:p>
    <w:p w14:paraId="1D14371E" w14:textId="77777777" w:rsidR="006615F7" w:rsidRPr="0054723C" w:rsidRDefault="006615F7" w:rsidP="00CC57BD">
      <w:pPr>
        <w:spacing w:before="240" w:after="0" w:line="288" w:lineRule="auto"/>
        <w:ind w:right="-284"/>
        <w:rPr>
          <w:rFonts w:ascii="Arial" w:eastAsia="Times New Roman" w:hAnsi="Arial" w:cs="Arial"/>
        </w:rPr>
      </w:pPr>
      <w:r w:rsidRPr="0054723C">
        <w:rPr>
          <w:rFonts w:ascii="Arial" w:eastAsia="Times New Roman" w:hAnsi="Arial" w:cs="Arial"/>
        </w:rPr>
        <w:lastRenderedPageBreak/>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72493C01" w:rsidR="005B7257" w:rsidRPr="0054723C" w:rsidRDefault="009B5B85" w:rsidP="005B7257">
      <w:pPr>
        <w:spacing w:after="120" w:line="288" w:lineRule="auto"/>
        <w:jc w:val="both"/>
        <w:rPr>
          <w:rFonts w:ascii="Arial" w:eastAsia="Times New Roman" w:hAnsi="Arial" w:cs="Arial"/>
        </w:rPr>
      </w:pPr>
      <w:r w:rsidRPr="0054723C">
        <w:rPr>
          <w:rFonts w:ascii="Arial" w:eastAsia="Times New Roman" w:hAnsi="Arial" w:cs="Arial"/>
        </w:rPr>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xml:space="preserve">“) a v souladu s vyhláškou č. 169/2016 Sb., o stanovení rozsahu dokumentace veřejné zakázky na stavební práce a soupisu stavebních prací dodávek a služeb s výkazem výměr, </w:t>
      </w:r>
      <w:r w:rsidR="004750E4">
        <w:rPr>
          <w:rFonts w:ascii="Arial" w:eastAsia="Times New Roman" w:hAnsi="Arial" w:cs="Arial"/>
        </w:rPr>
        <w:t xml:space="preserve">ve znění pozdějších předpisů (dále jen vyhláška č. 169/2016 Sb.“) </w:t>
      </w:r>
      <w:r w:rsidRPr="0054723C">
        <w:rPr>
          <w:rFonts w:ascii="Arial" w:eastAsia="Times New Roman" w:hAnsi="Arial" w:cs="Arial"/>
        </w:rPr>
        <w:t>realizuje veřejná zakázka</w:t>
      </w:r>
      <w:r w:rsidR="004750E4">
        <w:rPr>
          <w:rFonts w:ascii="Arial" w:eastAsia="Times New Roman" w:hAnsi="Arial" w:cs="Arial"/>
        </w:rPr>
        <w:t xml:space="preserve"> </w:t>
      </w:r>
      <w:bookmarkStart w:id="0" w:name="_Hlk18485362"/>
      <w:r w:rsidR="008536B1">
        <w:rPr>
          <w:rFonts w:ascii="Arial" w:eastAsia="Times New Roman" w:hAnsi="Arial" w:cs="Arial"/>
        </w:rPr>
        <w:t xml:space="preserve">s </w:t>
      </w:r>
      <w:bookmarkEnd w:id="0"/>
      <w:r w:rsidR="005B7257">
        <w:rPr>
          <w:rFonts w:ascii="Arial" w:eastAsia="Times New Roman" w:hAnsi="Arial" w:cs="Arial"/>
        </w:rPr>
        <w:t xml:space="preserve">názvem </w:t>
      </w:r>
      <w:bookmarkStart w:id="1" w:name="_Hlk146004543"/>
      <w:r w:rsidR="007677B3" w:rsidRPr="007677B3">
        <w:rPr>
          <w:rFonts w:ascii="Arial" w:eastAsia="Times New Roman" w:hAnsi="Arial" w:cs="Arial"/>
          <w:b/>
          <w:bCs/>
        </w:rPr>
        <w:t xml:space="preserve">„Polní cesty a PEO v </w:t>
      </w:r>
      <w:proofErr w:type="spellStart"/>
      <w:r w:rsidR="007677B3" w:rsidRPr="007677B3">
        <w:rPr>
          <w:rFonts w:ascii="Arial" w:eastAsia="Times New Roman" w:hAnsi="Arial" w:cs="Arial"/>
          <w:b/>
          <w:bCs/>
        </w:rPr>
        <w:t>k.ú</w:t>
      </w:r>
      <w:proofErr w:type="spellEnd"/>
      <w:r w:rsidR="007677B3" w:rsidRPr="007677B3">
        <w:rPr>
          <w:rFonts w:ascii="Arial" w:eastAsia="Times New Roman" w:hAnsi="Arial" w:cs="Arial"/>
          <w:b/>
          <w:bCs/>
        </w:rPr>
        <w:t>. Kvítkovice u Otrokovic – náprava škod po přívalových deštích“</w:t>
      </w:r>
      <w:bookmarkEnd w:id="1"/>
      <w:r w:rsidR="007677B3" w:rsidRPr="007677B3">
        <w:rPr>
          <w:rFonts w:ascii="Arial" w:eastAsia="Times New Roman" w:hAnsi="Arial" w:cs="Arial"/>
          <w:b/>
          <w:bCs/>
        </w:rPr>
        <w:t xml:space="preserve"> </w:t>
      </w:r>
      <w:r w:rsidR="005B7257" w:rsidRPr="007677B3">
        <w:rPr>
          <w:rFonts w:ascii="Arial" w:eastAsia="Times New Roman" w:hAnsi="Arial" w:cs="Arial"/>
          <w:b/>
          <w:bCs/>
          <w:snapToGrid w:val="0"/>
        </w:rPr>
        <w:t xml:space="preserve"> </w:t>
      </w:r>
      <w:r w:rsidR="005B7257" w:rsidRPr="007677B3">
        <w:rPr>
          <w:rFonts w:ascii="Arial" w:eastAsia="Times New Roman" w:hAnsi="Arial" w:cs="Arial"/>
          <w:bCs/>
          <w:snapToGrid w:val="0"/>
        </w:rPr>
        <w:t>(dále jen „veřejná zakázka“)</w:t>
      </w:r>
      <w:r w:rsidR="005B7257" w:rsidRPr="007677B3">
        <w:rPr>
          <w:rFonts w:ascii="Arial" w:eastAsia="Times New Roman" w:hAnsi="Arial" w:cs="Arial"/>
        </w:rPr>
        <w:t>.</w:t>
      </w: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Nabídka zhotovitele ze dne: </w:t>
      </w:r>
      <w:r w:rsidRPr="00ED1F9B">
        <w:rPr>
          <w:rFonts w:ascii="Arial" w:eastAsia="Times New Roman" w:hAnsi="Arial" w:cs="Arial"/>
          <w:b/>
          <w:bCs/>
          <w:snapToGrid w:val="0"/>
          <w:highlight w:val="yellow"/>
        </w:rPr>
        <w:t>[DOPLNIT]</w:t>
      </w:r>
    </w:p>
    <w:p w14:paraId="67725EED"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Zadávací dokumentace ze dne: </w:t>
      </w:r>
      <w:r w:rsidRPr="00ED1F9B">
        <w:rPr>
          <w:rFonts w:ascii="Arial" w:eastAsia="Times New Roman" w:hAnsi="Arial" w:cs="Arial"/>
          <w:b/>
          <w:bCs/>
          <w:snapToGrid w:val="0"/>
          <w:highlight w:val="yellow"/>
          <w:lang w:val="de-DE"/>
        </w:rPr>
        <w:t>[DOPLNIT]</w:t>
      </w:r>
    </w:p>
    <w:p w14:paraId="29B09E2A" w14:textId="4D4EE642"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Rozhodnutí zadavatele o výběru nejvhodnější nabídky ze dne: </w:t>
      </w:r>
      <w:r w:rsidRPr="00ED1F9B">
        <w:rPr>
          <w:rFonts w:ascii="Arial" w:eastAsia="Times New Roman" w:hAnsi="Arial" w:cs="Arial"/>
          <w:b/>
          <w:bCs/>
          <w:snapToGrid w:val="0"/>
          <w:highlight w:val="yellow"/>
        </w:rPr>
        <w:t>[</w:t>
      </w:r>
      <w:r w:rsidR="004B6D83">
        <w:rPr>
          <w:rFonts w:ascii="Arial" w:eastAsia="Times New Roman" w:hAnsi="Arial" w:cs="Arial"/>
          <w:b/>
          <w:bCs/>
          <w:snapToGrid w:val="0"/>
          <w:highlight w:val="yellow"/>
        </w:rPr>
        <w:t>BUDE DOPLNĚNO</w:t>
      </w:r>
      <w:r w:rsidRPr="00ED1F9B">
        <w:rPr>
          <w:rFonts w:ascii="Arial" w:eastAsia="Times New Roman" w:hAnsi="Arial" w:cs="Arial"/>
          <w:b/>
          <w:bCs/>
          <w:snapToGrid w:val="0"/>
          <w:highlight w:val="yellow"/>
        </w:rPr>
        <w:t>]</w:t>
      </w:r>
    </w:p>
    <w:p w14:paraId="77B07298" w14:textId="2C9156C0"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Stavební povolení ze dne: </w:t>
      </w:r>
      <w:r w:rsidR="00A766D2">
        <w:rPr>
          <w:rFonts w:ascii="Arial" w:eastAsia="Times New Roman" w:hAnsi="Arial" w:cs="Arial"/>
          <w:b/>
          <w:bCs/>
        </w:rPr>
        <w:t>9</w:t>
      </w:r>
      <w:r w:rsidR="00A766D2" w:rsidRPr="00A71AD4">
        <w:rPr>
          <w:rFonts w:ascii="Arial" w:eastAsia="Times New Roman" w:hAnsi="Arial" w:cs="Arial"/>
          <w:b/>
          <w:bCs/>
          <w:snapToGrid w:val="0"/>
        </w:rPr>
        <w:t xml:space="preserve">. </w:t>
      </w:r>
      <w:r w:rsidR="00A766D2">
        <w:rPr>
          <w:rFonts w:ascii="Arial" w:eastAsia="Times New Roman" w:hAnsi="Arial" w:cs="Arial"/>
          <w:b/>
          <w:bCs/>
          <w:snapToGrid w:val="0"/>
        </w:rPr>
        <w:t>10</w:t>
      </w:r>
      <w:r w:rsidR="00A766D2" w:rsidRPr="00A71AD4">
        <w:rPr>
          <w:rFonts w:ascii="Arial" w:eastAsia="Times New Roman" w:hAnsi="Arial" w:cs="Arial"/>
          <w:b/>
          <w:bCs/>
          <w:snapToGrid w:val="0"/>
        </w:rPr>
        <w:t>. 202</w:t>
      </w:r>
      <w:r w:rsidR="00A766D2">
        <w:rPr>
          <w:rFonts w:ascii="Arial" w:eastAsia="Times New Roman" w:hAnsi="Arial" w:cs="Arial"/>
          <w:b/>
          <w:bCs/>
          <w:snapToGrid w:val="0"/>
        </w:rPr>
        <w:t>0 a 12. 8. 2020</w:t>
      </w:r>
    </w:p>
    <w:p w14:paraId="47291A0B" w14:textId="77777777" w:rsidR="006615F7" w:rsidRPr="0054723C" w:rsidRDefault="006615F7" w:rsidP="006615F7">
      <w:pPr>
        <w:spacing w:after="120" w:line="288" w:lineRule="auto"/>
        <w:jc w:val="both"/>
        <w:rPr>
          <w:rFonts w:ascii="Arial" w:eastAsia="Times New Roman" w:hAnsi="Arial" w:cs="Arial"/>
        </w:rPr>
      </w:pPr>
    </w:p>
    <w:p w14:paraId="0ED8F656" w14:textId="77777777" w:rsidR="000246D6" w:rsidRPr="0054723C" w:rsidRDefault="00D6259E" w:rsidP="001216DB">
      <w:pPr>
        <w:jc w:val="center"/>
        <w:rPr>
          <w:rFonts w:ascii="Arial" w:hAnsi="Arial" w:cs="Arial"/>
          <w:b/>
          <w:u w:val="single"/>
        </w:rPr>
      </w:pPr>
      <w:proofErr w:type="spellStart"/>
      <w:r w:rsidRPr="0054723C">
        <w:rPr>
          <w:rFonts w:ascii="Arial" w:hAnsi="Arial" w:cs="Arial"/>
          <w:b/>
          <w:u w:val="single"/>
        </w:rPr>
        <w:t>Čl</w:t>
      </w:r>
      <w:r w:rsidR="001216DB" w:rsidRPr="0054723C">
        <w:rPr>
          <w:rFonts w:ascii="Arial" w:hAnsi="Arial" w:cs="Arial"/>
          <w:b/>
          <w:u w:val="single"/>
        </w:rPr>
        <w:t>.I</w:t>
      </w:r>
      <w:proofErr w:type="spellEnd"/>
      <w:r w:rsidR="001216DB" w:rsidRPr="0054723C">
        <w:rPr>
          <w:rFonts w:ascii="Arial" w:hAnsi="Arial" w:cs="Arial"/>
          <w:b/>
          <w:u w:val="single"/>
        </w:rPr>
        <w:t xml:space="preserve">  </w:t>
      </w:r>
      <w:r w:rsidR="00332612" w:rsidRPr="0054723C">
        <w:rPr>
          <w:rFonts w:ascii="Arial" w:hAnsi="Arial" w:cs="Arial"/>
          <w:b/>
          <w:u w:val="single"/>
        </w:rPr>
        <w:t>Předmět a účel smlouvy</w:t>
      </w:r>
    </w:p>
    <w:p w14:paraId="346EE8A8" w14:textId="029D0B10"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Účelem smlouvy je zajištění realizace společných zařízení navržených v rámci komplexních pozemkových úprav </w:t>
      </w:r>
      <w:r w:rsidR="00502A90">
        <w:rPr>
          <w:rFonts w:ascii="Arial" w:hAnsi="Arial" w:cs="Arial"/>
        </w:rPr>
        <w:t>v</w:t>
      </w:r>
      <w:r w:rsidR="00FA15E3">
        <w:rPr>
          <w:rFonts w:ascii="Arial" w:hAnsi="Arial" w:cs="Arial"/>
        </w:rPr>
        <w:t> </w:t>
      </w:r>
      <w:proofErr w:type="spellStart"/>
      <w:r w:rsidR="00FA15E3">
        <w:rPr>
          <w:rFonts w:ascii="Arial" w:hAnsi="Arial" w:cs="Arial"/>
        </w:rPr>
        <w:t>k.ú</w:t>
      </w:r>
      <w:proofErr w:type="spellEnd"/>
      <w:r w:rsidR="00FA15E3">
        <w:rPr>
          <w:rFonts w:ascii="Arial" w:hAnsi="Arial" w:cs="Arial"/>
        </w:rPr>
        <w:t xml:space="preserve">. Kvítkovice u Otrokovic </w:t>
      </w:r>
      <w:r w:rsidRPr="0054723C">
        <w:rPr>
          <w:rFonts w:ascii="Arial" w:hAnsi="Arial" w:cs="Arial"/>
        </w:rPr>
        <w:t xml:space="preserve">dle zákona č. 139/2002 Sb., o pozemkových úpravách a pozemkových úřadech, ve znění pozdějších předpisů </w:t>
      </w:r>
      <w:r w:rsidR="00C8483D" w:rsidRPr="0054723C">
        <w:rPr>
          <w:rFonts w:ascii="Arial" w:hAnsi="Arial" w:cs="Arial"/>
        </w:rPr>
        <w:br/>
      </w:r>
      <w:r w:rsidRPr="0054723C">
        <w:rPr>
          <w:rFonts w:ascii="Arial" w:hAnsi="Arial" w:cs="Arial"/>
        </w:rPr>
        <w:t xml:space="preserve">a o změně zákona č. 229/1991 Sb., o úpravě vlastnických vztahů k půdě a jinému zemědělskému majetku, ve znění pozdějších předpisů, a to v souladu se zadávací dokumentací </w:t>
      </w:r>
      <w:r w:rsidR="00245901">
        <w:rPr>
          <w:rFonts w:ascii="Arial" w:hAnsi="Arial" w:cs="Arial"/>
        </w:rPr>
        <w:t>v</w:t>
      </w:r>
      <w:r w:rsidRPr="0054723C">
        <w:rPr>
          <w:rFonts w:ascii="Arial" w:hAnsi="Arial" w:cs="Arial"/>
        </w:rPr>
        <w:t>eřejné zakázky (dále jen „</w:t>
      </w:r>
      <w:r w:rsidRPr="00FA15E3">
        <w:rPr>
          <w:rFonts w:ascii="Arial" w:hAnsi="Arial" w:cs="Arial"/>
          <w:bCs/>
        </w:rPr>
        <w:t>Zadávací dokumentace</w:t>
      </w:r>
      <w:r w:rsidRPr="0054723C">
        <w:rPr>
          <w:rFonts w:ascii="Arial" w:hAnsi="Arial" w:cs="Arial"/>
        </w:rPr>
        <w:t xml:space="preserve">“).  </w:t>
      </w:r>
    </w:p>
    <w:p w14:paraId="1DE03D57" w14:textId="1D1919FE"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Předmětem smlouvy je provedení stavby </w:t>
      </w:r>
      <w:r w:rsidR="00FA15E3" w:rsidRPr="007677B3">
        <w:rPr>
          <w:rFonts w:ascii="Arial" w:eastAsia="Times New Roman" w:hAnsi="Arial" w:cs="Arial"/>
          <w:b/>
          <w:bCs/>
        </w:rPr>
        <w:t xml:space="preserve">„Polní cesty a PEO v </w:t>
      </w:r>
      <w:proofErr w:type="spellStart"/>
      <w:r w:rsidR="00FA15E3" w:rsidRPr="007677B3">
        <w:rPr>
          <w:rFonts w:ascii="Arial" w:eastAsia="Times New Roman" w:hAnsi="Arial" w:cs="Arial"/>
          <w:b/>
          <w:bCs/>
        </w:rPr>
        <w:t>k.ú</w:t>
      </w:r>
      <w:proofErr w:type="spellEnd"/>
      <w:r w:rsidR="00FA15E3" w:rsidRPr="007677B3">
        <w:rPr>
          <w:rFonts w:ascii="Arial" w:eastAsia="Times New Roman" w:hAnsi="Arial" w:cs="Arial"/>
          <w:b/>
          <w:bCs/>
        </w:rPr>
        <w:t>. Kvítkovice u Otrokovic – náprava škod po přívalových deštích“</w:t>
      </w:r>
      <w:r w:rsidRPr="0054723C">
        <w:rPr>
          <w:rFonts w:ascii="Arial" w:hAnsi="Arial" w:cs="Arial"/>
        </w:rPr>
        <w:t xml:space="preserve"> (dále jen „</w:t>
      </w:r>
      <w:r w:rsidRPr="00FA15E3">
        <w:rPr>
          <w:rFonts w:ascii="Arial" w:hAnsi="Arial" w:cs="Arial"/>
          <w:bCs/>
        </w:rPr>
        <w:t>dílo</w:t>
      </w:r>
      <w:r w:rsidRPr="0054723C">
        <w:rPr>
          <w:rFonts w:ascii="Arial" w:hAnsi="Arial" w:cs="Arial"/>
        </w:rPr>
        <w:t xml:space="preserve">“) zhotovitelem v rozsahu a za podmínek ujednaných v této smlouvě a v jejích přílohách, které jsou nedílnou součástí této smlouvy. </w:t>
      </w:r>
    </w:p>
    <w:p w14:paraId="3E9DF0F2" w14:textId="1EBF3E56"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245901">
        <w:rPr>
          <w:rFonts w:ascii="Arial" w:hAnsi="Arial" w:cs="Arial"/>
        </w:rPr>
        <w:t>v</w:t>
      </w:r>
      <w:r w:rsidRPr="0054723C">
        <w:rPr>
          <w:rFonts w:ascii="Arial" w:hAnsi="Arial" w:cs="Arial"/>
        </w:rPr>
        <w:t xml:space="preserve">eřejné zakázky. </w:t>
      </w:r>
    </w:p>
    <w:p w14:paraId="4C31528C" w14:textId="7777777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688B8F69" w14:textId="600179D7" w:rsidR="00DC3DF4" w:rsidRPr="004A6E69" w:rsidRDefault="00DC3DF4" w:rsidP="00DC3DF4">
      <w:pPr>
        <w:pStyle w:val="Odstavecseseznamem"/>
        <w:numPr>
          <w:ilvl w:val="0"/>
          <w:numId w:val="3"/>
        </w:numPr>
        <w:jc w:val="both"/>
        <w:rPr>
          <w:rFonts w:ascii="Arial" w:hAnsi="Arial" w:cs="Arial"/>
        </w:rPr>
      </w:pPr>
      <w:bookmarkStart w:id="2" w:name="_Hlk40280986"/>
      <w:r w:rsidRPr="004A6E69">
        <w:rPr>
          <w:rFonts w:ascii="Arial" w:hAnsi="Arial" w:cs="Arial"/>
        </w:rPr>
        <w:t xml:space="preserve">Nedílnou součástí díla bude doklad </w:t>
      </w:r>
      <w:r w:rsidR="00BA540B">
        <w:rPr>
          <w:rFonts w:ascii="Arial" w:hAnsi="Arial" w:cs="Arial"/>
        </w:rPr>
        <w:t>o úspěšné kolaudaci</w:t>
      </w:r>
      <w:r w:rsidRPr="004A6E69">
        <w:rPr>
          <w:rFonts w:ascii="Arial" w:hAnsi="Arial" w:cs="Arial"/>
        </w:rPr>
        <w:t>. O kolaudaci požádá objednatel</w:t>
      </w:r>
      <w:r w:rsidR="009F7009">
        <w:rPr>
          <w:rFonts w:ascii="Arial" w:hAnsi="Arial" w:cs="Arial"/>
        </w:rPr>
        <w:t>.</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2"/>
    <w:p w14:paraId="4D099559" w14:textId="77777777" w:rsidR="005961C2" w:rsidRPr="00577BB5" w:rsidRDefault="005961C2" w:rsidP="00577BB5">
      <w:pPr>
        <w:jc w:val="both"/>
        <w:rPr>
          <w:rFonts w:ascii="Arial" w:hAnsi="Arial" w:cs="Arial"/>
        </w:rPr>
      </w:pPr>
    </w:p>
    <w:p w14:paraId="03B347E2" w14:textId="77777777" w:rsidR="00D6259E" w:rsidRPr="0054723C" w:rsidRDefault="00D6259E" w:rsidP="001216DB">
      <w:pPr>
        <w:jc w:val="center"/>
        <w:rPr>
          <w:rFonts w:ascii="Arial" w:hAnsi="Arial" w:cs="Arial"/>
          <w:b/>
          <w:u w:val="single"/>
        </w:rPr>
      </w:pPr>
      <w:proofErr w:type="spellStart"/>
      <w:r w:rsidRPr="0054723C">
        <w:rPr>
          <w:rFonts w:ascii="Arial" w:hAnsi="Arial" w:cs="Arial"/>
          <w:b/>
          <w:u w:val="single"/>
        </w:rPr>
        <w:t>Čl</w:t>
      </w:r>
      <w:r w:rsidR="001216DB" w:rsidRPr="0054723C">
        <w:rPr>
          <w:rFonts w:ascii="Arial" w:hAnsi="Arial" w:cs="Arial"/>
          <w:b/>
          <w:u w:val="single"/>
        </w:rPr>
        <w:t>.II</w:t>
      </w:r>
      <w:proofErr w:type="spellEnd"/>
      <w:r w:rsidR="001216DB" w:rsidRPr="0054723C">
        <w:rPr>
          <w:rFonts w:ascii="Arial" w:hAnsi="Arial" w:cs="Arial"/>
          <w:b/>
          <w:u w:val="single"/>
        </w:rPr>
        <w:t xml:space="preserve"> </w:t>
      </w:r>
      <w:r w:rsidRPr="0054723C">
        <w:rPr>
          <w:rFonts w:ascii="Arial" w:hAnsi="Arial" w:cs="Arial"/>
          <w:b/>
          <w:u w:val="single"/>
        </w:rPr>
        <w:t>Rozsah a specifikace předmětu smlouvy</w:t>
      </w:r>
    </w:p>
    <w:p w14:paraId="0FD966B2"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Dílem se rozumí zhotovení následující stavby:</w:t>
      </w:r>
    </w:p>
    <w:p w14:paraId="224579FB" w14:textId="40DFF9B0" w:rsidR="00D6259E" w:rsidRPr="0054723C" w:rsidRDefault="00D6259E" w:rsidP="00E41463">
      <w:pPr>
        <w:ind w:left="1843" w:hanging="1843"/>
        <w:jc w:val="both"/>
        <w:rPr>
          <w:rFonts w:ascii="Arial" w:hAnsi="Arial" w:cs="Arial"/>
          <w:b/>
        </w:rPr>
      </w:pPr>
      <w:r w:rsidRPr="0054723C">
        <w:rPr>
          <w:rFonts w:ascii="Arial" w:hAnsi="Arial" w:cs="Arial"/>
        </w:rPr>
        <w:t xml:space="preserve">Název </w:t>
      </w:r>
      <w:proofErr w:type="gramStart"/>
      <w:r w:rsidRPr="0054723C">
        <w:rPr>
          <w:rFonts w:ascii="Arial" w:hAnsi="Arial" w:cs="Arial"/>
        </w:rPr>
        <w:t xml:space="preserve">díla: </w:t>
      </w:r>
      <w:r w:rsidRPr="0054723C">
        <w:rPr>
          <w:rFonts w:ascii="Arial" w:hAnsi="Arial" w:cs="Arial"/>
          <w:b/>
        </w:rPr>
        <w:t xml:space="preserve"> </w:t>
      </w:r>
      <w:r w:rsidR="00E41463">
        <w:rPr>
          <w:rFonts w:ascii="Arial" w:hAnsi="Arial" w:cs="Arial"/>
          <w:b/>
        </w:rPr>
        <w:tab/>
      </w:r>
      <w:proofErr w:type="gramEnd"/>
      <w:r w:rsidR="00E41463" w:rsidRPr="00E41463">
        <w:rPr>
          <w:rFonts w:ascii="Arial" w:hAnsi="Arial" w:cs="Arial"/>
          <w:bCs/>
        </w:rPr>
        <w:t xml:space="preserve">„Polní cesty a PEO v </w:t>
      </w:r>
      <w:proofErr w:type="spellStart"/>
      <w:r w:rsidR="00E41463" w:rsidRPr="00E41463">
        <w:rPr>
          <w:rFonts w:ascii="Arial" w:hAnsi="Arial" w:cs="Arial"/>
          <w:bCs/>
        </w:rPr>
        <w:t>k.ú</w:t>
      </w:r>
      <w:proofErr w:type="spellEnd"/>
      <w:r w:rsidR="00E41463" w:rsidRPr="00E41463">
        <w:rPr>
          <w:rFonts w:ascii="Arial" w:hAnsi="Arial" w:cs="Arial"/>
          <w:bCs/>
        </w:rPr>
        <w:t>. Kvítkovice u Otrokovic – náprava škod po přívalových deštích“</w:t>
      </w:r>
      <w:r w:rsidRPr="0054723C">
        <w:rPr>
          <w:rFonts w:ascii="Arial" w:hAnsi="Arial" w:cs="Arial"/>
          <w:b/>
        </w:rPr>
        <w:t xml:space="preserve"> </w:t>
      </w:r>
    </w:p>
    <w:p w14:paraId="5E655851" w14:textId="10E591D9" w:rsidR="00D6259E" w:rsidRPr="00ED1F9B" w:rsidRDefault="00D6259E" w:rsidP="00D6259E">
      <w:pPr>
        <w:jc w:val="both"/>
        <w:rPr>
          <w:rFonts w:ascii="Arial" w:hAnsi="Arial" w:cs="Arial"/>
          <w:bCs/>
        </w:rPr>
      </w:pPr>
      <w:r w:rsidRPr="0054723C">
        <w:rPr>
          <w:rFonts w:ascii="Arial" w:hAnsi="Arial" w:cs="Arial"/>
        </w:rPr>
        <w:t xml:space="preserve">Místo </w:t>
      </w:r>
      <w:proofErr w:type="gramStart"/>
      <w:r w:rsidRPr="0054723C">
        <w:rPr>
          <w:rFonts w:ascii="Arial" w:hAnsi="Arial" w:cs="Arial"/>
        </w:rPr>
        <w:t xml:space="preserve">stavby:   </w:t>
      </w:r>
      <w:proofErr w:type="gramEnd"/>
      <w:r w:rsidRPr="0054723C">
        <w:rPr>
          <w:rFonts w:ascii="Arial" w:hAnsi="Arial" w:cs="Arial"/>
        </w:rPr>
        <w:t xml:space="preserve">     </w:t>
      </w:r>
      <w:proofErr w:type="spellStart"/>
      <w:r w:rsidR="00E41463" w:rsidRPr="00461935">
        <w:rPr>
          <w:rFonts w:ascii="Arial" w:hAnsi="Arial" w:cs="Arial"/>
        </w:rPr>
        <w:t>k.ú</w:t>
      </w:r>
      <w:proofErr w:type="spellEnd"/>
      <w:r w:rsidR="00E41463" w:rsidRPr="00461935">
        <w:rPr>
          <w:rFonts w:ascii="Arial" w:hAnsi="Arial" w:cs="Arial"/>
        </w:rPr>
        <w:t>. Kvítkovice u Otrokovic</w:t>
      </w:r>
      <w:r w:rsidR="00461935" w:rsidRPr="00461935">
        <w:rPr>
          <w:rFonts w:ascii="Arial" w:hAnsi="Arial" w:cs="Arial"/>
        </w:rPr>
        <w:t>, okres Zlín, Zlínský kraj</w:t>
      </w:r>
    </w:p>
    <w:p w14:paraId="70F9F5DD" w14:textId="77777777"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28183FF7" w:rsidR="00D6259E" w:rsidRPr="0054723C" w:rsidRDefault="00D6259E" w:rsidP="008900BE">
      <w:pPr>
        <w:ind w:left="360"/>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Pr="0054723C">
        <w:rPr>
          <w:rFonts w:ascii="Arial" w:hAnsi="Arial" w:cs="Arial"/>
        </w:rPr>
        <w:t>projekční společnost</w:t>
      </w:r>
      <w:r w:rsidR="009B5B85" w:rsidRPr="0054723C">
        <w:rPr>
          <w:rFonts w:ascii="Arial" w:hAnsi="Arial" w:cs="Arial"/>
        </w:rPr>
        <w:t>í</w:t>
      </w:r>
      <w:r w:rsidRPr="0054723C">
        <w:rPr>
          <w:rFonts w:ascii="Arial" w:hAnsi="Arial" w:cs="Arial"/>
        </w:rPr>
        <w:t xml:space="preserve"> </w:t>
      </w:r>
      <w:r w:rsidR="00C860B5" w:rsidRPr="000679FA">
        <w:rPr>
          <w:rFonts w:ascii="Arial" w:hAnsi="Arial" w:cs="Arial"/>
        </w:rPr>
        <w:t xml:space="preserve">AGPOL </w:t>
      </w:r>
      <w:r w:rsidR="00C860B5">
        <w:rPr>
          <w:rFonts w:ascii="Arial" w:hAnsi="Arial" w:cs="Arial"/>
        </w:rPr>
        <w:t>s</w:t>
      </w:r>
      <w:r w:rsidR="00C860B5" w:rsidRPr="000679FA">
        <w:rPr>
          <w:rFonts w:ascii="Arial" w:hAnsi="Arial" w:cs="Arial"/>
        </w:rPr>
        <w:t>.r.o., Jungmannova 153/12, 779 00 Olomouc</w:t>
      </w:r>
      <w:r w:rsidR="0093091C">
        <w:rPr>
          <w:rFonts w:ascii="Arial" w:hAnsi="Arial" w:cs="Arial"/>
        </w:rPr>
        <w:t>,</w:t>
      </w:r>
      <w:r w:rsidR="00C860B5" w:rsidRPr="000679FA">
        <w:rPr>
          <w:rFonts w:ascii="Arial" w:hAnsi="Arial" w:cs="Arial"/>
        </w:rPr>
        <w:t xml:space="preserve"> </w:t>
      </w:r>
      <w:r w:rsidRPr="0054723C">
        <w:rPr>
          <w:rFonts w:ascii="Arial" w:hAnsi="Arial" w:cs="Arial"/>
        </w:rPr>
        <w:t xml:space="preserve">č. zakázky </w:t>
      </w:r>
      <w:r w:rsidR="0087442F" w:rsidRPr="000679FA">
        <w:rPr>
          <w:rFonts w:ascii="Arial" w:hAnsi="Arial" w:cs="Arial"/>
        </w:rPr>
        <w:t>2658/010</w:t>
      </w:r>
      <w:r w:rsidRPr="0054723C">
        <w:rPr>
          <w:rFonts w:ascii="Arial" w:hAnsi="Arial" w:cs="Arial"/>
        </w:rPr>
        <w:t>. Uvedená projektová dokumentace bude objednatelem protokolárně předána zhotoviteli nejpozději při předání staveniště.</w:t>
      </w:r>
    </w:p>
    <w:p w14:paraId="5818A28A" w14:textId="77777777" w:rsidR="00D6259E" w:rsidRPr="00EB3973" w:rsidRDefault="00D6259E" w:rsidP="00D6259E">
      <w:pPr>
        <w:pStyle w:val="Odstavecseseznamem"/>
        <w:numPr>
          <w:ilvl w:val="0"/>
          <w:numId w:val="4"/>
        </w:numPr>
        <w:jc w:val="both"/>
        <w:rPr>
          <w:rFonts w:ascii="Arial" w:hAnsi="Arial" w:cs="Arial"/>
        </w:rPr>
      </w:pPr>
      <w:r w:rsidRPr="00EB3973">
        <w:rPr>
          <w:rFonts w:ascii="Arial" w:hAnsi="Arial" w:cs="Arial"/>
        </w:rPr>
        <w:t>Součástí realizace díla jsou tyto činnosti:</w:t>
      </w:r>
    </w:p>
    <w:p w14:paraId="4420674B" w14:textId="25A5738B" w:rsidR="00D6259E" w:rsidRPr="00EB3973" w:rsidRDefault="00D6259E" w:rsidP="008D4E02">
      <w:pPr>
        <w:pStyle w:val="Odstavecseseznamem"/>
        <w:numPr>
          <w:ilvl w:val="0"/>
          <w:numId w:val="5"/>
        </w:numPr>
        <w:jc w:val="both"/>
        <w:rPr>
          <w:rFonts w:ascii="Arial" w:hAnsi="Arial" w:cs="Arial"/>
        </w:rPr>
      </w:pPr>
      <w:r w:rsidRPr="00EB3973">
        <w:rPr>
          <w:rFonts w:ascii="Arial" w:hAnsi="Arial" w:cs="Arial"/>
        </w:rPr>
        <w:t xml:space="preserve">Zajištění dodávek materiálů a zařízení nezbytných pro řádné dokončení díla. </w:t>
      </w:r>
    </w:p>
    <w:p w14:paraId="2A2775F3" w14:textId="77777777" w:rsidR="00D6259E" w:rsidRPr="0054723C" w:rsidRDefault="00D6259E" w:rsidP="008D4E02">
      <w:pPr>
        <w:pStyle w:val="Odstavecseseznamem"/>
        <w:numPr>
          <w:ilvl w:val="0"/>
          <w:numId w:val="5"/>
        </w:numPr>
        <w:jc w:val="both"/>
        <w:rPr>
          <w:rFonts w:ascii="Arial" w:hAnsi="Arial" w:cs="Arial"/>
        </w:rPr>
      </w:pPr>
      <w:r w:rsidRPr="00EB3973">
        <w:rPr>
          <w:rFonts w:ascii="Arial" w:hAnsi="Arial" w:cs="Arial"/>
        </w:rPr>
        <w:t>Provedení</w:t>
      </w:r>
      <w:r w:rsidRPr="0054723C">
        <w:rPr>
          <w:rFonts w:ascii="Arial" w:hAnsi="Arial" w:cs="Arial"/>
        </w:rPr>
        <w:t xml:space="preserve"> všech činností souvisejících s provedením díla nezbytných pro řádné dokončení díla (dodáv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rPr>
        <w:t xml:space="preserve"> bezpečnostní opatření apod.).</w:t>
      </w:r>
      <w:r w:rsidRPr="0054723C">
        <w:rPr>
          <w:rFonts w:ascii="Arial" w:hAnsi="Arial" w:cs="Arial"/>
        </w:rPr>
        <w:t xml:space="preserve">  </w:t>
      </w:r>
    </w:p>
    <w:p w14:paraId="46E4AC9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K</w:t>
      </w:r>
      <w:r w:rsidR="008264B7" w:rsidRPr="0054723C">
        <w:rPr>
          <w:rFonts w:ascii="Arial" w:hAnsi="Arial" w:cs="Arial"/>
        </w:rPr>
        <w:t>oordinace</w:t>
      </w:r>
      <w:r w:rsidRPr="0054723C">
        <w:rPr>
          <w:rFonts w:ascii="Arial" w:hAnsi="Arial" w:cs="Arial"/>
        </w:rPr>
        <w:t xml:space="preserve"> veškerých činností, jež jsou součástí realizace díla. </w:t>
      </w:r>
    </w:p>
    <w:p w14:paraId="4DBEEBDC" w14:textId="77777777" w:rsidR="00D6259E" w:rsidRPr="0054723C" w:rsidRDefault="00D6259E" w:rsidP="008D4E02">
      <w:pPr>
        <w:pStyle w:val="Odstavecseseznamem"/>
        <w:numPr>
          <w:ilvl w:val="0"/>
          <w:numId w:val="5"/>
        </w:numPr>
        <w:jc w:val="both"/>
        <w:rPr>
          <w:rFonts w:ascii="Arial" w:hAnsi="Arial" w:cs="Arial"/>
          <w:b/>
          <w:u w:val="single"/>
        </w:rPr>
      </w:pPr>
      <w:r w:rsidRPr="0054723C">
        <w:rPr>
          <w:rFonts w:ascii="Arial" w:hAnsi="Arial" w:cs="Arial"/>
        </w:rPr>
        <w:t>Geodetické vytyčení pozemků pro stavbu před zahájením provádění díla (příslušná parcelní čísla</w:t>
      </w:r>
      <w:r w:rsidR="004750E4">
        <w:rPr>
          <w:rFonts w:ascii="Arial" w:hAnsi="Arial" w:cs="Arial"/>
        </w:rPr>
        <w:t xml:space="preserve"> pozemků</w:t>
      </w:r>
      <w:r w:rsidRPr="0054723C">
        <w:rPr>
          <w:rFonts w:ascii="Arial" w:hAnsi="Arial" w:cs="Arial"/>
        </w:rPr>
        <w:t xml:space="preserve"> a vytyčovací body jsou uv</w:t>
      </w:r>
      <w:r w:rsidR="008264B7" w:rsidRPr="0054723C">
        <w:rPr>
          <w:rFonts w:ascii="Arial" w:hAnsi="Arial" w:cs="Arial"/>
        </w:rPr>
        <w:t>edeny v projektové dokumentaci).</w:t>
      </w:r>
      <w:r w:rsidRPr="0054723C">
        <w:rPr>
          <w:rFonts w:ascii="Arial" w:hAnsi="Arial" w:cs="Arial"/>
        </w:rPr>
        <w:t xml:space="preserve"> </w:t>
      </w:r>
    </w:p>
    <w:p w14:paraId="306B352F" w14:textId="77777777" w:rsidR="00D6259E" w:rsidRPr="0054723C" w:rsidRDefault="00D6259E" w:rsidP="008264B7">
      <w:pPr>
        <w:pStyle w:val="Odstavecseseznamem"/>
        <w:numPr>
          <w:ilvl w:val="0"/>
          <w:numId w:val="5"/>
        </w:numPr>
        <w:jc w:val="both"/>
        <w:rPr>
          <w:rFonts w:ascii="Arial" w:hAnsi="Arial" w:cs="Arial"/>
        </w:rPr>
      </w:pPr>
      <w:r w:rsidRPr="0054723C">
        <w:rPr>
          <w:rFonts w:ascii="Arial" w:hAnsi="Arial" w:cs="Arial"/>
        </w:rPr>
        <w:t xml:space="preserve">Geodetické zaměření skutečně provedeného díla včetně případných geometrických plánů pro kolaudační řízení a </w:t>
      </w:r>
      <w:r w:rsidR="004750E4">
        <w:rPr>
          <w:rFonts w:ascii="Arial" w:hAnsi="Arial" w:cs="Arial"/>
        </w:rPr>
        <w:t xml:space="preserve">zajištění </w:t>
      </w:r>
      <w:r w:rsidRPr="0054723C">
        <w:rPr>
          <w:rFonts w:ascii="Arial" w:hAnsi="Arial" w:cs="Arial"/>
        </w:rPr>
        <w:t>zápis</w:t>
      </w:r>
      <w:r w:rsidR="004750E4">
        <w:rPr>
          <w:rFonts w:ascii="Arial" w:hAnsi="Arial" w:cs="Arial"/>
        </w:rPr>
        <w:t>u</w:t>
      </w:r>
      <w:r w:rsidRPr="0054723C">
        <w:rPr>
          <w:rFonts w:ascii="Arial" w:hAnsi="Arial" w:cs="Arial"/>
        </w:rPr>
        <w:t xml:space="preserve"> díla do katastru nemovitostí.</w:t>
      </w:r>
    </w:p>
    <w:p w14:paraId="1BE412E2" w14:textId="2E712CFD" w:rsidR="00D6259E" w:rsidRPr="0054723C" w:rsidRDefault="00B90E36" w:rsidP="008D4E02">
      <w:pPr>
        <w:pStyle w:val="Odstavecseseznamem"/>
        <w:numPr>
          <w:ilvl w:val="0"/>
          <w:numId w:val="5"/>
        </w:numPr>
        <w:jc w:val="both"/>
        <w:rPr>
          <w:rFonts w:ascii="Arial" w:hAnsi="Arial" w:cs="Arial"/>
        </w:rPr>
      </w:pPr>
      <w:r w:rsidRPr="0054723C">
        <w:rPr>
          <w:rFonts w:ascii="Arial" w:hAnsi="Arial" w:cs="Arial"/>
        </w:rPr>
        <w:t>Zhotovitel umožní</w:t>
      </w:r>
      <w:r w:rsidR="00EB3973">
        <w:rPr>
          <w:rFonts w:ascii="Arial" w:hAnsi="Arial" w:cs="Arial"/>
        </w:rPr>
        <w:t xml:space="preserve"> </w:t>
      </w:r>
      <w:r w:rsidRPr="0054723C">
        <w:rPr>
          <w:rFonts w:ascii="Arial" w:hAnsi="Arial" w:cs="Arial"/>
        </w:rPr>
        <w:t>předběžný záchranný archeologický výzkum.</w:t>
      </w:r>
    </w:p>
    <w:p w14:paraId="17B53488" w14:textId="77777777" w:rsidR="00F66571" w:rsidRPr="0054723C" w:rsidRDefault="00D6259E" w:rsidP="00F66571">
      <w:pPr>
        <w:pStyle w:val="Odstavecseseznamem"/>
        <w:numPr>
          <w:ilvl w:val="0"/>
          <w:numId w:val="5"/>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54723C">
        <w:rPr>
          <w:rFonts w:ascii="Arial" w:hAnsi="Arial" w:cs="Arial"/>
        </w:rPr>
        <w:t>i, ve znění pozdějších předpisů.</w:t>
      </w:r>
      <w:r w:rsidRPr="0054723C">
        <w:rPr>
          <w:rFonts w:ascii="Arial" w:hAnsi="Arial" w:cs="Arial"/>
        </w:rPr>
        <w:t xml:space="preserve"> </w:t>
      </w:r>
    </w:p>
    <w:p w14:paraId="1DAD0360" w14:textId="77777777" w:rsidR="00D6259E" w:rsidRPr="0054723C" w:rsidRDefault="00F66571" w:rsidP="00F66571">
      <w:pPr>
        <w:pStyle w:val="Odstavecseseznamem"/>
        <w:numPr>
          <w:ilvl w:val="0"/>
          <w:numId w:val="5"/>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3" w:name="_Hlk13050140"/>
      <w:r w:rsidR="007F3E30">
        <w:rPr>
          <w:rFonts w:ascii="Arial" w:hAnsi="Arial" w:cs="Arial"/>
        </w:rPr>
        <w:t>k nálezům munice či</w:t>
      </w:r>
      <w:r w:rsidR="007F3E30" w:rsidRPr="00B109EB">
        <w:rPr>
          <w:rFonts w:ascii="Arial" w:hAnsi="Arial" w:cs="Arial"/>
        </w:rPr>
        <w:t> </w:t>
      </w:r>
      <w:bookmarkEnd w:id="3"/>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16735AC" w14:textId="7DE243DE"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4A41F9">
        <w:rPr>
          <w:rFonts w:ascii="Arial" w:hAnsi="Arial" w:cs="Arial"/>
        </w:rPr>
        <w:t xml:space="preserve">např. </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4A41F9">
        <w:rPr>
          <w:rFonts w:ascii="Arial" w:hAnsi="Arial" w:cs="Arial"/>
        </w:rPr>
        <w:t>g</w:t>
      </w:r>
      <w:r w:rsidR="007F3E30">
        <w:rPr>
          <w:rFonts w:ascii="Arial" w:hAnsi="Arial" w:cs="Arial"/>
        </w:rPr>
        <w:t>)</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lastRenderedPageBreak/>
        <w:t>Zajištění a provedení všech opatření organizačního charakteru nezbytných k řádnému provedení díla.</w:t>
      </w:r>
    </w:p>
    <w:p w14:paraId="15008468"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přístupu k jednotlivým úsekům stavby za účelem provádění díla, uvedení prováděním díla dotčených pozemků do původního stavu </w:t>
      </w:r>
      <w:r w:rsidR="000C25A0" w:rsidRPr="0054723C">
        <w:rPr>
          <w:rFonts w:ascii="Arial" w:hAnsi="Arial" w:cs="Arial"/>
        </w:rPr>
        <w:br/>
      </w:r>
      <w:r w:rsidRPr="0054723C">
        <w:rPr>
          <w:rFonts w:ascii="Arial" w:hAnsi="Arial" w:cs="Arial"/>
        </w:rPr>
        <w:t>po ukončení provádění díla, úhrada náhrad za dočasné zábory ploch, dočasné a trvalé stavby a poplatků za uložení odpadů na skládku.</w:t>
      </w:r>
    </w:p>
    <w:p w14:paraId="5980E72E"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dopravního značení k dopravním omezením vč. případné světelné signalizace, jejich údržba, přemisťování a následné odstranění.</w:t>
      </w:r>
    </w:p>
    <w:p w14:paraId="4131B1B8" w14:textId="77777777" w:rsidR="00D6259E"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všech ostatních nezbytných zkoušek, atestů a revizí podle ČSN </w:t>
      </w:r>
      <w:r w:rsidR="000C25A0" w:rsidRPr="0054723C">
        <w:rPr>
          <w:rFonts w:ascii="Arial" w:hAnsi="Arial" w:cs="Arial"/>
        </w:rPr>
        <w:br/>
      </w:r>
      <w:r w:rsidRPr="0054723C">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652DDBA9"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Respektování obecných podmínek daných povoleními k realizaci stavby, a to zejména vedením přehledu o případně vytěžené ornici a o nakládání s ní při respektování zásad její ochrany.</w:t>
      </w:r>
    </w:p>
    <w:p w14:paraId="2B50D975"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ochrany a vytyčení podzemních inženýrských sítí uvedených v projektové dokumentaci.</w:t>
      </w:r>
    </w:p>
    <w:p w14:paraId="57B32908" w14:textId="50AAC0A5" w:rsidR="00D6259E" w:rsidRPr="0054723C" w:rsidRDefault="00D6259E" w:rsidP="00D6259E">
      <w:pPr>
        <w:pStyle w:val="Odstavecseseznamem"/>
        <w:numPr>
          <w:ilvl w:val="0"/>
          <w:numId w:val="4"/>
        </w:numPr>
        <w:jc w:val="both"/>
        <w:rPr>
          <w:rFonts w:ascii="Arial" w:hAnsi="Arial" w:cs="Arial"/>
          <w:i/>
        </w:rPr>
      </w:pPr>
      <w:r w:rsidRPr="0054723C">
        <w:rPr>
          <w:rFonts w:ascii="Arial" w:hAnsi="Arial" w:cs="Arial"/>
        </w:rPr>
        <w:t xml:space="preserve">Dílo bude provedeno dle projektové dokumentace, soupisu stavebních prací, dodávek a služeb s výkazem výměra v souladu se stavebním povolením vydaným </w:t>
      </w:r>
      <w:bookmarkStart w:id="4" w:name="_Hlk65566777"/>
      <w:r w:rsidR="00945EE0" w:rsidRPr="001D4AFB">
        <w:rPr>
          <w:rFonts w:ascii="Arial" w:hAnsi="Arial" w:cs="Arial"/>
        </w:rPr>
        <w:t xml:space="preserve">Městským úřadem Otrokovice, Odborem dopravně-správním, oddělením silničního hospodářství č.j.: DOP/34317/2020/SOK ze dne 12. 8. 2020, které nabylo právní moci dne 21. 9. 2020 a </w:t>
      </w:r>
      <w:r w:rsidR="00945EE0">
        <w:rPr>
          <w:rFonts w:ascii="Arial" w:hAnsi="Arial" w:cs="Arial"/>
        </w:rPr>
        <w:t xml:space="preserve">dále v souladu se </w:t>
      </w:r>
      <w:r w:rsidR="00945EE0" w:rsidRPr="001D4AFB">
        <w:rPr>
          <w:rFonts w:ascii="Arial" w:hAnsi="Arial" w:cs="Arial"/>
        </w:rPr>
        <w:t>stavební</w:t>
      </w:r>
      <w:r w:rsidR="00945EE0">
        <w:rPr>
          <w:rFonts w:ascii="Arial" w:hAnsi="Arial" w:cs="Arial"/>
        </w:rPr>
        <w:t>m</w:t>
      </w:r>
      <w:r w:rsidR="00945EE0" w:rsidRPr="001D4AFB">
        <w:rPr>
          <w:rFonts w:ascii="Arial" w:hAnsi="Arial" w:cs="Arial"/>
        </w:rPr>
        <w:t xml:space="preserve"> povolení</w:t>
      </w:r>
      <w:r w:rsidR="00945EE0">
        <w:rPr>
          <w:rFonts w:ascii="Arial" w:hAnsi="Arial" w:cs="Arial"/>
        </w:rPr>
        <w:t>m</w:t>
      </w:r>
      <w:r w:rsidR="00945EE0" w:rsidRPr="001D4AFB">
        <w:rPr>
          <w:rFonts w:ascii="Arial" w:hAnsi="Arial" w:cs="Arial"/>
        </w:rPr>
        <w:t xml:space="preserve"> k provedení vodního díla</w:t>
      </w:r>
      <w:r w:rsidR="00945EE0" w:rsidRPr="00525A26">
        <w:rPr>
          <w:rFonts w:ascii="Arial" w:hAnsi="Arial" w:cs="Arial"/>
        </w:rPr>
        <w:t xml:space="preserve"> </w:t>
      </w:r>
      <w:r w:rsidR="00945EE0" w:rsidRPr="00A71AD4">
        <w:rPr>
          <w:rFonts w:ascii="Arial" w:hAnsi="Arial" w:cs="Arial"/>
        </w:rPr>
        <w:t xml:space="preserve">vydaným </w:t>
      </w:r>
      <w:r w:rsidR="00945EE0" w:rsidRPr="001D4AFB">
        <w:rPr>
          <w:rFonts w:ascii="Arial" w:hAnsi="Arial" w:cs="Arial"/>
        </w:rPr>
        <w:t>Městským úřadem Otrokovice</w:t>
      </w:r>
      <w:r w:rsidR="00945EE0">
        <w:rPr>
          <w:rFonts w:ascii="Arial" w:hAnsi="Arial" w:cs="Arial"/>
        </w:rPr>
        <w:t>, Odborem</w:t>
      </w:r>
      <w:r w:rsidR="00945EE0" w:rsidRPr="001D4AFB">
        <w:rPr>
          <w:rFonts w:ascii="Arial" w:hAnsi="Arial" w:cs="Arial"/>
        </w:rPr>
        <w:t xml:space="preserve"> </w:t>
      </w:r>
      <w:r w:rsidR="00945EE0">
        <w:rPr>
          <w:rFonts w:ascii="Arial" w:hAnsi="Arial" w:cs="Arial"/>
        </w:rPr>
        <w:t xml:space="preserve">životního prostředí, oddělením vodního hospodářství </w:t>
      </w:r>
      <w:r w:rsidR="00945EE0" w:rsidRPr="001D4AFB">
        <w:rPr>
          <w:rFonts w:ascii="Arial" w:hAnsi="Arial" w:cs="Arial"/>
        </w:rPr>
        <w:t>č.j.: OŽP/44285/2020/HOF ze dne 9. 10. 2020, které nabylo právní moci dne 10. 11. 2020</w:t>
      </w:r>
      <w:r w:rsidR="00945EE0" w:rsidRPr="00A71AD4">
        <w:rPr>
          <w:rFonts w:ascii="Arial" w:hAnsi="Arial" w:cs="Arial"/>
          <w:i/>
        </w:rPr>
        <w:t>.</w:t>
      </w:r>
      <w:bookmarkEnd w:id="4"/>
    </w:p>
    <w:p w14:paraId="3D85F7DA" w14:textId="66776772" w:rsidR="00CC70FE" w:rsidRPr="00A53A87" w:rsidRDefault="00D6259E" w:rsidP="00A53A87">
      <w:pPr>
        <w:pStyle w:val="Odstavecseseznamem"/>
        <w:numPr>
          <w:ilvl w:val="0"/>
          <w:numId w:val="4"/>
        </w:numPr>
        <w:jc w:val="both"/>
        <w:rPr>
          <w:rFonts w:ascii="Arial" w:hAnsi="Arial" w:cs="Arial"/>
        </w:rPr>
      </w:pPr>
      <w:r w:rsidRPr="0054723C">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54723C">
        <w:rPr>
          <w:rFonts w:ascii="Arial" w:hAnsi="Arial" w:cs="Arial"/>
        </w:rPr>
        <w:t>,</w:t>
      </w:r>
      <w:r w:rsidRPr="0054723C">
        <w:rPr>
          <w:rFonts w:ascii="Arial" w:hAnsi="Arial" w:cs="Arial"/>
        </w:rPr>
        <w:t xml:space="preserve"> je povinen hradit zhotovitel.</w:t>
      </w: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22C329B2" w:rsidR="00A26E5C" w:rsidRPr="0054723C" w:rsidRDefault="00A26E5C" w:rsidP="00325832">
      <w:pPr>
        <w:pStyle w:val="Odstavecseseznamem"/>
        <w:numPr>
          <w:ilvl w:val="0"/>
          <w:numId w:val="6"/>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w:t>
      </w:r>
      <w:r w:rsidR="00245901">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sidR="001D2E9A">
        <w:rPr>
          <w:rFonts w:ascii="Arial" w:hAnsi="Arial" w:cs="Arial"/>
        </w:rPr>
        <w:t xml:space="preserve"> </w:t>
      </w:r>
      <w:bookmarkStart w:id="5" w:name="_Hlk72399980"/>
      <w:r w:rsidR="001D2E9A">
        <w:rPr>
          <w:rFonts w:ascii="Arial" w:hAnsi="Arial" w:cs="Arial"/>
        </w:rPr>
        <w:t>Přičemž je zhotovitel povinen se sám ujistit o správnosti a dostatečnosti své nabídky.</w:t>
      </w:r>
      <w:bookmarkEnd w:id="5"/>
    </w:p>
    <w:p w14:paraId="1C6EE658" w14:textId="4BBAFE3C"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 xml:space="preserve">a to i při případném prodloužení </w:t>
      </w:r>
      <w:r w:rsidR="00F855F9">
        <w:rPr>
          <w:rFonts w:ascii="Arial" w:hAnsi="Arial" w:cs="Arial"/>
          <w:bCs/>
        </w:rPr>
        <w:t>lhůty pro</w:t>
      </w:r>
      <w:r w:rsidRPr="0054723C">
        <w:rPr>
          <w:rFonts w:ascii="Arial" w:hAnsi="Arial" w:cs="Arial"/>
          <w:bCs/>
        </w:rPr>
        <w:t xml:space="preserve"> dokončení realizace díla z důvodů vzniklých na straně objednatele, s výjimkou zákonné změny výše sazby DPH.</w:t>
      </w:r>
    </w:p>
    <w:p w14:paraId="65879256" w14:textId="77777777"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 xml:space="preserve">všechny náklady související se zhotovením díla, vedlejší náklady související s umístěním stavby, zařízením staveniště a také ostatní náklady související </w:t>
      </w:r>
      <w:r w:rsidRPr="0054723C">
        <w:rPr>
          <w:rFonts w:ascii="Arial" w:hAnsi="Arial" w:cs="Arial"/>
          <w:bCs/>
        </w:rPr>
        <w:lastRenderedPageBreak/>
        <w:t>s plněním podmínek zadávací dokumentace</w:t>
      </w:r>
      <w:bookmarkStart w:id="6"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6"/>
    </w:p>
    <w:p w14:paraId="1D05DB50" w14:textId="77777777" w:rsidR="00E6175B" w:rsidRPr="0054723C" w:rsidRDefault="00A26E5C" w:rsidP="00A26E5C">
      <w:pPr>
        <w:pStyle w:val="Odstavecseseznamem"/>
        <w:numPr>
          <w:ilvl w:val="0"/>
          <w:numId w:val="6"/>
        </w:numPr>
        <w:rPr>
          <w:rFonts w:ascii="Arial" w:hAnsi="Arial" w:cs="Arial"/>
        </w:rPr>
      </w:pPr>
      <w:bookmarkStart w:id="7" w:name="_Ref376425814"/>
      <w:r w:rsidRPr="0054723C">
        <w:rPr>
          <w:rFonts w:ascii="Arial" w:hAnsi="Arial" w:cs="Arial"/>
        </w:rPr>
        <w:t>Celková cena za provedení díla</w:t>
      </w:r>
      <w:r w:rsidR="00E6175B" w:rsidRPr="0054723C">
        <w:rPr>
          <w:rFonts w:ascii="Arial" w:hAnsi="Arial" w:cs="Arial"/>
        </w:rPr>
        <w:t>:</w:t>
      </w:r>
    </w:p>
    <w:p w14:paraId="04BB5F63" w14:textId="77777777" w:rsidR="00E6175B" w:rsidRPr="0054723C" w:rsidRDefault="00E6175B" w:rsidP="00E6175B">
      <w:pPr>
        <w:pStyle w:val="Odstavecseseznamem"/>
        <w:rPr>
          <w:rFonts w:ascii="Arial" w:hAnsi="Arial" w:cs="Arial"/>
        </w:rPr>
      </w:pPr>
      <w:r w:rsidRPr="0054723C">
        <w:rPr>
          <w:rFonts w:ascii="Arial" w:hAnsi="Arial" w:cs="Arial"/>
        </w:rPr>
        <w:t xml:space="preserve">bez DPH činí                       </w:t>
      </w:r>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[DOPLNIT]</w:t>
      </w:r>
      <w:r w:rsidRPr="0054723C">
        <w:rPr>
          <w:rFonts w:ascii="Arial" w:hAnsi="Arial" w:cs="Arial"/>
        </w:rPr>
        <w:t>Kč.</w:t>
      </w:r>
    </w:p>
    <w:p w14:paraId="23470BD8" w14:textId="77777777" w:rsidR="00E6175B" w:rsidRPr="0054723C" w:rsidRDefault="00E6175B" w:rsidP="00E6175B">
      <w:pPr>
        <w:pStyle w:val="Odstavecseseznamem"/>
        <w:rPr>
          <w:rFonts w:ascii="Arial" w:hAnsi="Arial" w:cs="Arial"/>
        </w:rPr>
      </w:pPr>
      <w:r w:rsidRPr="0054723C">
        <w:rPr>
          <w:rFonts w:ascii="Arial" w:hAnsi="Arial" w:cs="Arial"/>
        </w:rPr>
        <w:t xml:space="preserve">DPH </w:t>
      </w:r>
      <w:r w:rsidRPr="0054723C">
        <w:rPr>
          <w:rFonts w:ascii="Arial" w:hAnsi="Arial" w:cs="Arial"/>
          <w:highlight w:val="yellow"/>
        </w:rPr>
        <w:t>…….</w:t>
      </w:r>
      <w:r w:rsidRPr="0054723C">
        <w:rPr>
          <w:rFonts w:ascii="Arial" w:hAnsi="Arial" w:cs="Arial"/>
        </w:rPr>
        <w:t xml:space="preserve"> % činí</w:t>
      </w:r>
      <w:r w:rsidRPr="0054723C">
        <w:rPr>
          <w:rFonts w:ascii="Arial" w:hAnsi="Arial" w:cs="Arial"/>
        </w:rPr>
        <w:tab/>
      </w:r>
      <w:r w:rsidRPr="0054723C">
        <w:rPr>
          <w:rFonts w:ascii="Arial" w:hAnsi="Arial" w:cs="Arial"/>
        </w:rPr>
        <w:tab/>
        <w:t xml:space="preserve">   </w:t>
      </w:r>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[DOPLNIT]</w:t>
      </w:r>
      <w:r w:rsidRPr="0054723C">
        <w:rPr>
          <w:rFonts w:ascii="Arial" w:hAnsi="Arial" w:cs="Arial"/>
        </w:rPr>
        <w:t>Kč</w:t>
      </w:r>
      <w:r w:rsidRPr="0054723C">
        <w:rPr>
          <w:rFonts w:ascii="Arial" w:hAnsi="Arial" w:cs="Arial"/>
        </w:rPr>
        <w:tab/>
        <w:t xml:space="preserve">  </w:t>
      </w:r>
      <w:r w:rsidRPr="0054723C">
        <w:rPr>
          <w:rFonts w:ascii="Arial" w:hAnsi="Arial" w:cs="Arial"/>
        </w:rPr>
        <w:tab/>
        <w:t xml:space="preserve">                    </w:t>
      </w:r>
    </w:p>
    <w:p w14:paraId="779E1DC1" w14:textId="77777777" w:rsidR="00E6175B" w:rsidRPr="0054723C" w:rsidRDefault="00E6175B" w:rsidP="00E6175B">
      <w:pPr>
        <w:pStyle w:val="Odstavecseseznamem"/>
        <w:rPr>
          <w:rFonts w:ascii="Arial" w:hAnsi="Arial" w:cs="Arial"/>
        </w:rPr>
      </w:pPr>
      <w:r w:rsidRPr="0054723C">
        <w:rPr>
          <w:rFonts w:ascii="Arial" w:hAnsi="Arial" w:cs="Arial"/>
        </w:rPr>
        <w:t xml:space="preserve">Celková cena za provedení díla vč. DPH činí                         </w:t>
      </w:r>
      <w:r w:rsidRPr="0054723C">
        <w:rPr>
          <w:rFonts w:ascii="Arial" w:hAnsi="Arial" w:cs="Arial"/>
          <w:b/>
          <w:highlight w:val="yellow"/>
        </w:rPr>
        <w:t>[DOPLNIT]</w:t>
      </w:r>
      <w:r w:rsidRPr="0054723C">
        <w:rPr>
          <w:rFonts w:ascii="Arial" w:hAnsi="Arial" w:cs="Arial"/>
        </w:rPr>
        <w:t xml:space="preserve"> Kč.</w:t>
      </w:r>
    </w:p>
    <w:p w14:paraId="2E982028" w14:textId="6BB389DB" w:rsidR="00DB7631" w:rsidRDefault="00DB7631" w:rsidP="00DB7631">
      <w:pPr>
        <w:pStyle w:val="Default"/>
        <w:ind w:firstLine="708"/>
        <w:rPr>
          <w:i/>
          <w:iCs/>
          <w:sz w:val="22"/>
          <w:szCs w:val="22"/>
        </w:rPr>
      </w:pPr>
      <w:bookmarkStart w:id="8" w:name="_Hlk36122845"/>
      <w:bookmarkStart w:id="9" w:name="_Hlk36122353"/>
      <w:bookmarkEnd w:id="7"/>
      <w:r>
        <w:rPr>
          <w:i/>
          <w:iCs/>
          <w:sz w:val="22"/>
          <w:szCs w:val="22"/>
        </w:rPr>
        <w:t>(Cena bude uváděna na haléře, tj. na 2 desetinná místa)</w:t>
      </w:r>
      <w:bookmarkEnd w:id="8"/>
    </w:p>
    <w:p w14:paraId="61BC891F" w14:textId="77777777" w:rsidR="00703DC4" w:rsidRDefault="00703DC4" w:rsidP="00DB7631">
      <w:pPr>
        <w:pStyle w:val="Default"/>
        <w:ind w:firstLine="708"/>
        <w:rPr>
          <w:sz w:val="22"/>
          <w:szCs w:val="22"/>
        </w:rPr>
      </w:pPr>
    </w:p>
    <w:bookmarkEnd w:id="9"/>
    <w:p w14:paraId="7B094042" w14:textId="4A97E26B" w:rsidR="00463206" w:rsidRPr="004D2462" w:rsidRDefault="00522F12" w:rsidP="00522F12">
      <w:pPr>
        <w:pStyle w:val="Odstavecseseznamem"/>
        <w:numPr>
          <w:ilvl w:val="0"/>
          <w:numId w:val="6"/>
        </w:numPr>
        <w:jc w:val="both"/>
        <w:rPr>
          <w:rFonts w:ascii="Arial" w:hAnsi="Arial" w:cs="Arial"/>
          <w:bCs/>
        </w:rPr>
      </w:pPr>
      <w:r w:rsidRPr="004D2462">
        <w:rPr>
          <w:rFonts w:ascii="Arial" w:hAnsi="Arial" w:cs="Arial"/>
          <w:bCs/>
        </w:rPr>
        <w:t>Položkový nabídkový rozpočet</w:t>
      </w:r>
      <w:bookmarkStart w:id="10"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10"/>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11" w:name="_Hlk13050228"/>
      <w:r w:rsidR="007F3E30" w:rsidRPr="004D2462">
        <w:rPr>
          <w:rFonts w:ascii="Arial" w:hAnsi="Arial" w:cs="Arial"/>
          <w:bCs/>
        </w:rPr>
        <w:t xml:space="preserve"> ve formátu </w:t>
      </w:r>
      <w:bookmarkStart w:id="12" w:name="_Hlk72400020"/>
      <w:proofErr w:type="spellStart"/>
      <w:r w:rsidR="00100D69" w:rsidRPr="005A4973">
        <w:rPr>
          <w:rFonts w:ascii="Arial" w:hAnsi="Arial" w:cs="Arial"/>
        </w:rPr>
        <w:t>pdf</w:t>
      </w:r>
      <w:commentRangeStart w:id="13"/>
      <w:commentRangeEnd w:id="13"/>
      <w:proofErr w:type="spellEnd"/>
      <w:r w:rsidR="00100D69" w:rsidRPr="005A4973">
        <w:rPr>
          <w:rStyle w:val="Odkaznakoment"/>
          <w:rFonts w:ascii="Times New Roman" w:eastAsia="Times New Roman" w:hAnsi="Times New Roman" w:cs="Times New Roman"/>
        </w:rPr>
        <w:commentReference w:id="13"/>
      </w:r>
      <w:r w:rsidR="007F3E30" w:rsidRPr="004D2462">
        <w:rPr>
          <w:rFonts w:ascii="Arial" w:hAnsi="Arial" w:cs="Arial"/>
          <w:bCs/>
        </w:rPr>
        <w:t>.</w:t>
      </w:r>
      <w:bookmarkEnd w:id="11"/>
      <w:bookmarkEnd w:id="12"/>
    </w:p>
    <w:p w14:paraId="2CF312DF" w14:textId="77777777" w:rsidR="00522F12" w:rsidRPr="0054723C" w:rsidRDefault="00522F12" w:rsidP="006B54C6">
      <w:pPr>
        <w:jc w:val="center"/>
        <w:rPr>
          <w:rFonts w:ascii="Arial" w:hAnsi="Arial" w:cs="Arial"/>
          <w:b/>
          <w:u w:val="single"/>
        </w:rPr>
      </w:pPr>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57895DBF" w14:textId="77777777" w:rsidR="004A41F9" w:rsidRPr="0054723C" w:rsidRDefault="004A41F9" w:rsidP="004A41F9">
      <w:pPr>
        <w:pStyle w:val="Odstavecseseznamem"/>
        <w:numPr>
          <w:ilvl w:val="0"/>
          <w:numId w:val="12"/>
        </w:numPr>
        <w:jc w:val="both"/>
        <w:rPr>
          <w:rFonts w:ascii="Arial" w:hAnsi="Arial" w:cs="Arial"/>
        </w:rPr>
      </w:pPr>
      <w:r w:rsidRPr="0054723C">
        <w:rPr>
          <w:rFonts w:ascii="Arial" w:hAnsi="Arial" w:cs="Arial"/>
        </w:rPr>
        <w:t>Úhrada provedených prací bude provedena na základě zhotovitelem vyhotove</w:t>
      </w:r>
      <w:r>
        <w:rPr>
          <w:rFonts w:ascii="Arial" w:hAnsi="Arial" w:cs="Arial"/>
        </w:rPr>
        <w:t xml:space="preserve">ných </w:t>
      </w:r>
      <w:r w:rsidRPr="0054723C">
        <w:rPr>
          <w:rFonts w:ascii="Arial" w:hAnsi="Arial" w:cs="Arial"/>
        </w:rPr>
        <w:t>daňov</w:t>
      </w:r>
      <w:r>
        <w:rPr>
          <w:rFonts w:ascii="Arial" w:hAnsi="Arial" w:cs="Arial"/>
        </w:rPr>
        <w:t>ých</w:t>
      </w:r>
      <w:r w:rsidRPr="0054723C">
        <w:rPr>
          <w:rFonts w:ascii="Arial" w:hAnsi="Arial" w:cs="Arial"/>
        </w:rPr>
        <w:t xml:space="preserve"> doklad</w:t>
      </w:r>
      <w:r>
        <w:rPr>
          <w:rFonts w:ascii="Arial" w:hAnsi="Arial" w:cs="Arial"/>
        </w:rPr>
        <w:t>ů</w:t>
      </w:r>
      <w:r w:rsidRPr="0054723C">
        <w:rPr>
          <w:rFonts w:ascii="Arial" w:hAnsi="Arial" w:cs="Arial"/>
        </w:rPr>
        <w:t xml:space="preserve"> (faktur)</w:t>
      </w:r>
      <w:r>
        <w:rPr>
          <w:rFonts w:ascii="Arial" w:hAnsi="Arial" w:cs="Arial"/>
        </w:rPr>
        <w:t xml:space="preserve"> vystavených za podmínek stanovených v této smlouvě</w:t>
      </w:r>
      <w:r w:rsidRPr="0054723C">
        <w:rPr>
          <w:rFonts w:ascii="Arial" w:hAnsi="Arial" w:cs="Arial"/>
        </w:rPr>
        <w:t>.</w:t>
      </w:r>
    </w:p>
    <w:p w14:paraId="147264FE" w14:textId="3827036C" w:rsidR="00137363" w:rsidRPr="00647E9E" w:rsidRDefault="004A41F9" w:rsidP="00647E9E">
      <w:pPr>
        <w:pStyle w:val="Odstavecseseznamem"/>
        <w:numPr>
          <w:ilvl w:val="0"/>
          <w:numId w:val="12"/>
        </w:numPr>
        <w:jc w:val="both"/>
        <w:rPr>
          <w:rFonts w:ascii="Arial" w:hAnsi="Arial" w:cs="Arial"/>
        </w:rPr>
      </w:pPr>
      <w:r w:rsidRPr="0054723C">
        <w:rPr>
          <w:rFonts w:ascii="Arial" w:hAnsi="Arial" w:cs="Arial"/>
        </w:rPr>
        <w:t>Objednatel neposkytuje zálohy.</w:t>
      </w:r>
    </w:p>
    <w:p w14:paraId="7762A4F5" w14:textId="35894BB6" w:rsidR="00DD0BD3" w:rsidRPr="006F1899" w:rsidRDefault="004A41F9" w:rsidP="006F1899">
      <w:pPr>
        <w:pStyle w:val="Odstavecseseznamem"/>
        <w:numPr>
          <w:ilvl w:val="0"/>
          <w:numId w:val="12"/>
        </w:numPr>
        <w:jc w:val="both"/>
        <w:rPr>
          <w:rFonts w:ascii="Arial" w:hAnsi="Arial" w:cs="Arial"/>
          <w:b/>
          <w:iCs/>
        </w:rPr>
      </w:pPr>
      <w:bookmarkStart w:id="14" w:name="_Hlk126324902"/>
      <w:r w:rsidRPr="00647E9E">
        <w:rPr>
          <w:rFonts w:ascii="Arial" w:hAnsi="Arial" w:cs="Arial"/>
          <w:iCs/>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bookmarkEnd w:id="14"/>
    </w:p>
    <w:p w14:paraId="2B6A489F" w14:textId="07F5BA6B" w:rsidR="00137363" w:rsidRPr="006C0241" w:rsidRDefault="0002018C" w:rsidP="006C0241">
      <w:pPr>
        <w:pStyle w:val="Odstavecseseznamem"/>
        <w:numPr>
          <w:ilvl w:val="0"/>
          <w:numId w:val="12"/>
        </w:numPr>
        <w:jc w:val="both"/>
        <w:rPr>
          <w:rFonts w:ascii="Arial" w:hAnsi="Arial" w:cs="Arial"/>
          <w:i/>
        </w:rPr>
      </w:pPr>
      <w:r w:rsidRPr="006C0241">
        <w:rPr>
          <w:rFonts w:ascii="Arial" w:hAnsi="Arial" w:cs="Arial"/>
        </w:rPr>
        <w:t xml:space="preserve">Zhotovitel </w:t>
      </w:r>
      <w:r>
        <w:rPr>
          <w:rFonts w:ascii="Arial" w:hAnsi="Arial" w:cs="Arial"/>
        </w:rPr>
        <w:t xml:space="preserve">je oprávněn </w:t>
      </w:r>
      <w:r w:rsidRPr="006C0241">
        <w:rPr>
          <w:rFonts w:ascii="Arial" w:hAnsi="Arial" w:cs="Arial"/>
        </w:rPr>
        <w:t>objednateli vystav</w:t>
      </w:r>
      <w:r>
        <w:rPr>
          <w:rFonts w:ascii="Arial" w:hAnsi="Arial" w:cs="Arial"/>
        </w:rPr>
        <w:t>it</w:t>
      </w:r>
      <w:r w:rsidRPr="006C0241">
        <w:rPr>
          <w:rFonts w:ascii="Arial" w:hAnsi="Arial" w:cs="Arial"/>
        </w:rPr>
        <w:t xml:space="preserve"> daňové doklady (faktu</w:t>
      </w:r>
      <w:r>
        <w:rPr>
          <w:rFonts w:ascii="Arial" w:hAnsi="Arial" w:cs="Arial"/>
        </w:rPr>
        <w:t>r</w:t>
      </w:r>
      <w:r w:rsidRPr="006C0241">
        <w:rPr>
          <w:rFonts w:ascii="Arial" w:hAnsi="Arial" w:cs="Arial"/>
        </w:rPr>
        <w:t xml:space="preserve">y) </w:t>
      </w:r>
      <w:r>
        <w:rPr>
          <w:rFonts w:ascii="Arial" w:hAnsi="Arial" w:cs="Arial"/>
        </w:rPr>
        <w:t xml:space="preserve">za </w:t>
      </w:r>
      <w:r w:rsidRPr="006C0241">
        <w:rPr>
          <w:rFonts w:ascii="Arial" w:hAnsi="Arial" w:cs="Arial"/>
        </w:rPr>
        <w:t>provedené práce až do výše 90 % ceny za dílo. Zbývající část 10 % ceny za dílo bude zhotoviteli uhrazena na základě objednateli doručeného daňového dokladu</w:t>
      </w:r>
      <w:r>
        <w:rPr>
          <w:rFonts w:ascii="Arial" w:hAnsi="Arial" w:cs="Arial"/>
        </w:rPr>
        <w:t xml:space="preserve"> po úspěšně provedeném kolaudačním řízení, předání stavby a </w:t>
      </w:r>
      <w:r w:rsidRPr="006C0241">
        <w:rPr>
          <w:rFonts w:ascii="Arial" w:hAnsi="Arial" w:cs="Arial"/>
        </w:rPr>
        <w:t>po vyklizení staveniště. Vykazuje-li dílo</w:t>
      </w:r>
      <w:r>
        <w:rPr>
          <w:rFonts w:ascii="Arial" w:hAnsi="Arial" w:cs="Arial"/>
        </w:rPr>
        <w:t xml:space="preserve"> drobné</w:t>
      </w:r>
      <w:r w:rsidRPr="006C0241">
        <w:rPr>
          <w:rFonts w:ascii="Arial" w:hAnsi="Arial" w:cs="Arial"/>
        </w:rPr>
        <w:t xml:space="preserve"> vady (nedodělky)</w:t>
      </w:r>
      <w:r>
        <w:rPr>
          <w:rFonts w:ascii="Arial" w:hAnsi="Arial" w:cs="Arial"/>
        </w:rPr>
        <w:t>, které nebrání provedení kolaudačního řízení</w:t>
      </w:r>
      <w:r w:rsidRPr="006C0241">
        <w:rPr>
          <w:rFonts w:ascii="Arial" w:hAnsi="Arial" w:cs="Arial"/>
        </w:rPr>
        <w:t>,</w:t>
      </w:r>
      <w:r>
        <w:rPr>
          <w:rFonts w:ascii="Arial" w:hAnsi="Arial" w:cs="Arial"/>
        </w:rPr>
        <w:t xml:space="preserve"> </w:t>
      </w:r>
      <w:r w:rsidRPr="006C0241">
        <w:rPr>
          <w:rFonts w:ascii="Arial" w:hAnsi="Arial" w:cs="Arial"/>
        </w:rPr>
        <w:t>není objednatel povinen zaplatit zhotoviteli zbývající část ceny za dílo před jejich odstraněním</w:t>
      </w:r>
      <w:r>
        <w:rPr>
          <w:rFonts w:ascii="Arial" w:hAnsi="Arial" w:cs="Arial"/>
        </w:rPr>
        <w:t>.</w:t>
      </w:r>
    </w:p>
    <w:p w14:paraId="6E03AC8F" w14:textId="77777777" w:rsidR="00CC70FE" w:rsidRPr="005A46C5" w:rsidRDefault="00CC70FE" w:rsidP="005A46C5">
      <w:pPr>
        <w:pStyle w:val="Odstavecseseznamem"/>
        <w:numPr>
          <w:ilvl w:val="0"/>
          <w:numId w:val="12"/>
        </w:numPr>
        <w:jc w:val="both"/>
        <w:rPr>
          <w:rFonts w:ascii="Arial" w:hAnsi="Arial" w:cs="Arial"/>
        </w:rPr>
      </w:pPr>
      <w:r w:rsidRPr="005A46C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DFFE7E8" w14:textId="3EEB0931" w:rsidR="00996547" w:rsidRPr="004D2462" w:rsidRDefault="00CC70FE" w:rsidP="00996547">
      <w:pPr>
        <w:pStyle w:val="Odstavecseseznamem"/>
        <w:numPr>
          <w:ilvl w:val="0"/>
          <w:numId w:val="12"/>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4A41F9">
        <w:rPr>
          <w:rFonts w:ascii="Arial" w:hAnsi="Arial" w:cs="Arial"/>
        </w:rPr>
        <w:t xml:space="preserve"> a objednatele</w:t>
      </w:r>
      <w:r w:rsidR="00804E97">
        <w:rPr>
          <w:rFonts w:ascii="Arial" w:hAnsi="Arial" w:cs="Arial"/>
        </w:rPr>
        <w:t>m</w:t>
      </w:r>
      <w:r w:rsidR="00996547">
        <w:rPr>
          <w:rFonts w:ascii="Arial" w:hAnsi="Arial" w:cs="Arial"/>
        </w:rPr>
        <w:t>.</w:t>
      </w:r>
      <w:r w:rsidR="001E6411">
        <w:rPr>
          <w:rFonts w:ascii="Arial" w:hAnsi="Arial" w:cs="Arial"/>
        </w:rPr>
        <w:t xml:space="preserve"> </w:t>
      </w:r>
      <w:r w:rsidR="00996547" w:rsidRPr="004D2462">
        <w:rPr>
          <w:rFonts w:ascii="Arial" w:hAnsi="Arial" w:cs="Arial"/>
        </w:rPr>
        <w:t xml:space="preserve">Tento soupis zhotovitel </w:t>
      </w:r>
      <w:proofErr w:type="gramStart"/>
      <w:r w:rsidR="00996547" w:rsidRPr="004D2462">
        <w:rPr>
          <w:rFonts w:ascii="Arial" w:hAnsi="Arial" w:cs="Arial"/>
        </w:rPr>
        <w:t>předloží</w:t>
      </w:r>
      <w:proofErr w:type="gramEnd"/>
      <w:r w:rsidR="00996547" w:rsidRPr="004D2462">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7D706FCB" w14:textId="77777777" w:rsidR="00CC70FE" w:rsidRPr="004D2462" w:rsidRDefault="00996547" w:rsidP="00996547">
      <w:pPr>
        <w:pStyle w:val="Odstavecseseznamem"/>
        <w:numPr>
          <w:ilvl w:val="0"/>
          <w:numId w:val="12"/>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w:t>
      </w:r>
      <w:r w:rsidRPr="004D2462">
        <w:rPr>
          <w:rFonts w:ascii="Arial" w:hAnsi="Arial" w:cs="Arial"/>
        </w:rPr>
        <w:lastRenderedPageBreak/>
        <w:t xml:space="preserve">jednotkovými cenami, dle k této smlouvě přiloženého oceněného soupisu prací. Fakturované částky budou </w:t>
      </w:r>
      <w:r w:rsidR="007F3E30" w:rsidRPr="004D2462">
        <w:rPr>
          <w:rFonts w:ascii="Arial" w:hAnsi="Arial" w:cs="Arial"/>
        </w:rPr>
        <w:t xml:space="preserve">uvedeny dle </w:t>
      </w:r>
      <w:proofErr w:type="spellStart"/>
      <w:r w:rsidR="007F3E30" w:rsidRPr="004D2462">
        <w:rPr>
          <w:rFonts w:ascii="Arial" w:hAnsi="Arial" w:cs="Arial"/>
        </w:rPr>
        <w:t>SoD</w:t>
      </w:r>
      <w:proofErr w:type="spellEnd"/>
      <w:r w:rsidR="007F3E30" w:rsidRPr="004D2462">
        <w:rPr>
          <w:rFonts w:ascii="Arial" w:hAnsi="Arial" w:cs="Arial"/>
        </w:rPr>
        <w:t>.</w:t>
      </w:r>
    </w:p>
    <w:p w14:paraId="5D7DA7A5"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38954A2C" w14:textId="77777777"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Praha 3, Husinecká 1024/11a, PSČ 130 00, IČ</w:t>
      </w:r>
      <w:r w:rsidR="00BF5C9A" w:rsidRPr="0054723C">
        <w:rPr>
          <w:rFonts w:ascii="Arial" w:hAnsi="Arial" w:cs="Arial"/>
        </w:rPr>
        <w:t>O</w:t>
      </w:r>
      <w:r w:rsidRPr="0054723C">
        <w:rPr>
          <w:rFonts w:ascii="Arial" w:hAnsi="Arial" w:cs="Arial"/>
        </w:rPr>
        <w:t xml:space="preserve"> 01312774</w:t>
      </w:r>
    </w:p>
    <w:p w14:paraId="524B3CAB" w14:textId="0F61B894" w:rsidR="00CC70FE" w:rsidRPr="0054723C" w:rsidRDefault="00CC70FE" w:rsidP="00F26DA0">
      <w:pPr>
        <w:pStyle w:val="Odstavecseseznamem"/>
        <w:jc w:val="both"/>
        <w:rPr>
          <w:rFonts w:ascii="Arial" w:hAnsi="Arial" w:cs="Arial"/>
        </w:rPr>
      </w:pPr>
      <w:r w:rsidRPr="0054723C">
        <w:rPr>
          <w:rFonts w:ascii="Arial" w:hAnsi="Arial" w:cs="Arial"/>
        </w:rPr>
        <w:t>Konečný příjemce:</w:t>
      </w:r>
      <w:r w:rsidR="004A41F9">
        <w:rPr>
          <w:rFonts w:ascii="Arial" w:hAnsi="Arial" w:cs="Arial"/>
        </w:rPr>
        <w:t xml:space="preserve"> SPÚ/</w:t>
      </w:r>
      <w:r w:rsidRPr="0054723C">
        <w:rPr>
          <w:rFonts w:ascii="Arial" w:hAnsi="Arial" w:cs="Arial"/>
        </w:rPr>
        <w:t xml:space="preserve"> </w:t>
      </w:r>
      <w:r w:rsidR="00EE735D">
        <w:rPr>
          <w:rFonts w:ascii="Arial" w:hAnsi="Arial" w:cs="Arial"/>
        </w:rPr>
        <w:t>KPÚ</w:t>
      </w:r>
      <w:r w:rsidR="00032DD3">
        <w:rPr>
          <w:rFonts w:ascii="Arial" w:hAnsi="Arial" w:cs="Arial"/>
        </w:rPr>
        <w:t xml:space="preserve"> pro Zlínský kraj</w:t>
      </w:r>
      <w:r w:rsidR="004A41F9">
        <w:rPr>
          <w:rFonts w:ascii="Arial" w:hAnsi="Arial" w:cs="Arial"/>
        </w:rPr>
        <w:t>/</w:t>
      </w:r>
      <w:r w:rsidR="00EE735D">
        <w:rPr>
          <w:rFonts w:ascii="Arial" w:hAnsi="Arial" w:cs="Arial"/>
        </w:rPr>
        <w:t xml:space="preserve"> </w:t>
      </w:r>
      <w:r w:rsidRPr="0054723C">
        <w:rPr>
          <w:rFonts w:ascii="Arial" w:hAnsi="Arial" w:cs="Arial"/>
        </w:rPr>
        <w:t>Pobočka</w:t>
      </w:r>
      <w:r w:rsidR="00032DD3">
        <w:rPr>
          <w:rFonts w:ascii="Arial" w:hAnsi="Arial" w:cs="Arial"/>
        </w:rPr>
        <w:t xml:space="preserve"> Zlín, </w:t>
      </w:r>
      <w:proofErr w:type="spellStart"/>
      <w:r w:rsidR="00032DD3">
        <w:rPr>
          <w:rFonts w:ascii="Arial" w:hAnsi="Arial" w:cs="Arial"/>
        </w:rPr>
        <w:t>Zarámí</w:t>
      </w:r>
      <w:proofErr w:type="spellEnd"/>
      <w:r w:rsidR="00032DD3">
        <w:rPr>
          <w:rFonts w:ascii="Arial" w:hAnsi="Arial" w:cs="Arial"/>
        </w:rPr>
        <w:t xml:space="preserve"> 88, 760 41 Zlín.</w:t>
      </w:r>
      <w:r w:rsidRPr="0054723C">
        <w:rPr>
          <w:rFonts w:ascii="Arial" w:hAnsi="Arial" w:cs="Arial"/>
        </w:rPr>
        <w:t xml:space="preserve"> </w:t>
      </w:r>
    </w:p>
    <w:p w14:paraId="2B635F4A"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že faktura nebude obsahovat náležitosti uvedené v této smlouvě </w:t>
      </w:r>
      <w:r w:rsidR="000C25A0" w:rsidRPr="0054723C">
        <w:rPr>
          <w:rFonts w:ascii="Arial" w:hAnsi="Arial" w:cs="Arial"/>
        </w:rPr>
        <w:br/>
      </w:r>
      <w:r w:rsidRPr="0054723C">
        <w:rPr>
          <w:rFonts w:ascii="Arial" w:hAnsi="Arial" w:cs="Arial"/>
        </w:rPr>
        <w:t xml:space="preserve">či jejích přílohách nebo v ní nebudou správně uvedené údaje dle této smlouvy, </w:t>
      </w:r>
      <w:r w:rsidR="000C25A0" w:rsidRPr="0054723C">
        <w:rPr>
          <w:rFonts w:ascii="Arial" w:hAnsi="Arial" w:cs="Arial"/>
        </w:rPr>
        <w:br/>
      </w:r>
      <w:r w:rsidRPr="0054723C">
        <w:rPr>
          <w:rFonts w:ascii="Arial" w:hAnsi="Arial" w:cs="Arial"/>
        </w:rPr>
        <w:t>je objednatel oprávněn ji vrátit zhotoviteli na doplnění. V takovém případě začne plynout doručením opravené faktury objednateli nová lhůta splatnosti.</w:t>
      </w:r>
    </w:p>
    <w:p w14:paraId="1E4B5454" w14:textId="4A2B6152"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4A49ADF1"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prodlení smluvní strany se zaplacením peněžité částky na základě úplné a 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77777777" w:rsidR="00CC70FE" w:rsidRPr="0054723C" w:rsidRDefault="00CC70FE" w:rsidP="002D18F6">
      <w:pPr>
        <w:pStyle w:val="Odstavecseseznamem"/>
        <w:numPr>
          <w:ilvl w:val="0"/>
          <w:numId w:val="12"/>
        </w:numPr>
        <w:jc w:val="both"/>
        <w:rPr>
          <w:rFonts w:ascii="Arial" w:hAnsi="Arial" w:cs="Arial"/>
        </w:rPr>
      </w:pPr>
      <w:bookmarkStart w:id="15"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 finanční kontrole</w:t>
      </w:r>
      <w:bookmarkEnd w:id="15"/>
      <w:r w:rsidR="002D18F6" w:rsidRPr="0054723C">
        <w:rPr>
          <w:rFonts w:ascii="Arial" w:hAnsi="Arial" w:cs="Arial"/>
        </w:rPr>
        <w:t>.</w:t>
      </w:r>
    </w:p>
    <w:p w14:paraId="73907179" w14:textId="2D7CE778" w:rsidR="00684A7F"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41AEBBF4" w14:textId="3071FA5D" w:rsidR="00522F12" w:rsidRPr="00E2565F" w:rsidRDefault="00804E97" w:rsidP="006B54C6">
      <w:pPr>
        <w:pStyle w:val="Odstavecseseznamem"/>
        <w:numPr>
          <w:ilvl w:val="0"/>
          <w:numId w:val="12"/>
        </w:numPr>
        <w:rPr>
          <w:rFonts w:ascii="Arial" w:hAnsi="Arial" w:cs="Arial"/>
        </w:rPr>
      </w:pPr>
      <w:r w:rsidRPr="00804E97">
        <w:rPr>
          <w:rFonts w:ascii="Arial" w:hAnsi="Arial" w:cs="Arial"/>
        </w:rPr>
        <w:t>Objednatel je v průběhu plnění oprávněn změnit zdroj financování.</w:t>
      </w:r>
    </w:p>
    <w:p w14:paraId="676D4639" w14:textId="77777777" w:rsidR="00245C7B" w:rsidRPr="0054723C" w:rsidRDefault="00325832" w:rsidP="006B54C6">
      <w:pPr>
        <w:jc w:val="center"/>
        <w:rPr>
          <w:rFonts w:ascii="Arial" w:hAnsi="Arial" w:cs="Arial"/>
          <w:b/>
          <w:u w:val="single"/>
        </w:rPr>
      </w:pPr>
      <w:proofErr w:type="spellStart"/>
      <w:proofErr w:type="gramStart"/>
      <w:r w:rsidRPr="0054723C">
        <w:rPr>
          <w:rFonts w:ascii="Arial" w:hAnsi="Arial" w:cs="Arial"/>
          <w:b/>
          <w:u w:val="single"/>
        </w:rPr>
        <w:t>Čl.V</w:t>
      </w:r>
      <w:proofErr w:type="spellEnd"/>
      <w:proofErr w:type="gramEnd"/>
      <w:r w:rsidR="006B54C6" w:rsidRPr="0054723C">
        <w:rPr>
          <w:rFonts w:ascii="Arial" w:hAnsi="Arial" w:cs="Arial"/>
          <w:b/>
          <w:u w:val="single"/>
        </w:rPr>
        <w:t xml:space="preserve"> </w:t>
      </w:r>
      <w:r w:rsidR="005643D1" w:rsidRPr="0054723C">
        <w:rPr>
          <w:rFonts w:ascii="Arial" w:hAnsi="Arial" w:cs="Arial"/>
          <w:b/>
          <w:u w:val="single"/>
        </w:rPr>
        <w:t>Doba plnění</w:t>
      </w:r>
    </w:p>
    <w:p w14:paraId="0ACF66A5" w14:textId="77777777" w:rsidR="00804E97" w:rsidRPr="006C0241" w:rsidRDefault="00804E97" w:rsidP="00804E97">
      <w:pPr>
        <w:pStyle w:val="Odstavecseseznamem"/>
        <w:numPr>
          <w:ilvl w:val="0"/>
          <w:numId w:val="30"/>
        </w:numPr>
        <w:spacing w:after="0"/>
        <w:jc w:val="both"/>
        <w:rPr>
          <w:rFonts w:ascii="Arial" w:hAnsi="Arial" w:cs="Arial"/>
        </w:rPr>
      </w:pPr>
      <w:bookmarkStart w:id="16" w:name="_Ref376374899"/>
      <w:bookmarkStart w:id="17" w:name="_Ref376425265"/>
      <w:r w:rsidRPr="006C0241">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51A16C22" w14:textId="4C026ABC" w:rsidR="00804E97" w:rsidRPr="006C0241" w:rsidRDefault="00804E97" w:rsidP="00804E97">
      <w:pPr>
        <w:numPr>
          <w:ilvl w:val="0"/>
          <w:numId w:val="30"/>
        </w:numPr>
        <w:spacing w:after="0"/>
        <w:contextualSpacing/>
        <w:jc w:val="both"/>
        <w:rPr>
          <w:rFonts w:ascii="Arial" w:hAnsi="Arial" w:cs="Arial"/>
        </w:rPr>
      </w:pPr>
      <w:r w:rsidRPr="006C0241">
        <w:rPr>
          <w:rFonts w:ascii="Arial" w:hAnsi="Arial" w:cs="Arial"/>
        </w:rPr>
        <w:t xml:space="preserve">Objednatel má právo vydat příkaz k zastavení nebo přerušení prací na nezbytně nutnou dobu v kterékoliv fázi výstavby. V případě, že zhotovitel </w:t>
      </w:r>
      <w:proofErr w:type="gramStart"/>
      <w:r w:rsidRPr="006C0241">
        <w:rPr>
          <w:rFonts w:ascii="Arial" w:hAnsi="Arial" w:cs="Arial"/>
        </w:rPr>
        <w:t>přeruší</w:t>
      </w:r>
      <w:proofErr w:type="gramEnd"/>
      <w:r w:rsidRPr="006C0241">
        <w:rPr>
          <w:rFonts w:ascii="Arial" w:hAnsi="Arial" w:cs="Arial"/>
        </w:rPr>
        <w:t xml:space="preserve"> práce na předmětu díla z důvodů na jeho straně, nebo z důvodu nepředvídatelných a zároveň neodvratitelných okolností nezávislých na vůli zhotovitele, nebo na příkaz objednatele</w:t>
      </w:r>
      <w:r w:rsidR="00647AAE" w:rsidRPr="006C0241">
        <w:rPr>
          <w:rFonts w:ascii="Arial" w:hAnsi="Arial" w:cs="Arial"/>
        </w:rPr>
        <w:t>,</w:t>
      </w:r>
      <w:r w:rsidRPr="006C0241">
        <w:rPr>
          <w:rFonts w:ascii="Arial" w:hAnsi="Arial" w:cs="Arial"/>
        </w:rPr>
        <w:t xml:space="preserve"> je zhotovitel povinen do 10 dnů projednat s objednatelem důvod přerušení a dohodn</w:t>
      </w:r>
      <w:r w:rsidR="00647AAE" w:rsidRPr="006C0241">
        <w:rPr>
          <w:rFonts w:ascii="Arial" w:hAnsi="Arial" w:cs="Arial"/>
        </w:rPr>
        <w:t>out</w:t>
      </w:r>
      <w:r w:rsidRPr="006C0241">
        <w:rPr>
          <w:rFonts w:ascii="Arial" w:hAnsi="Arial" w:cs="Arial"/>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w:t>
      </w:r>
      <w:r w:rsidRPr="006C0241">
        <w:rPr>
          <w:rFonts w:ascii="Arial" w:hAnsi="Arial" w:cs="Arial"/>
        </w:rPr>
        <w:lastRenderedPageBreak/>
        <w:t xml:space="preserve">lhůty, že svůj závazek nesplní, může objednatel od smlouvy odstoupit. Trvá-li dočasné zastavení prací déle než tři měsíce nebo uplynula-li již původně dohodnutá doba provedení díla, </w:t>
      </w:r>
      <w:r w:rsidR="00AC564F" w:rsidRPr="006C0241">
        <w:rPr>
          <w:rFonts w:ascii="Arial" w:hAnsi="Arial" w:cs="Arial"/>
        </w:rPr>
        <w:t xml:space="preserve">je </w:t>
      </w:r>
      <w:r w:rsidRPr="006C0241">
        <w:rPr>
          <w:rFonts w:ascii="Arial" w:hAnsi="Arial" w:cs="Arial"/>
        </w:rPr>
        <w:t>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0289F263" w14:textId="741CB32A" w:rsidR="00804E97" w:rsidRPr="00E2565F" w:rsidRDefault="00804E97" w:rsidP="00E2565F">
      <w:pPr>
        <w:numPr>
          <w:ilvl w:val="0"/>
          <w:numId w:val="30"/>
        </w:numPr>
        <w:contextualSpacing/>
        <w:jc w:val="both"/>
        <w:rPr>
          <w:rFonts w:ascii="Arial" w:hAnsi="Arial" w:cs="Arial"/>
        </w:rPr>
      </w:pPr>
      <w:r w:rsidRPr="006C0241">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F855F9" w:rsidRPr="006C0241">
        <w:rPr>
          <w:rFonts w:ascii="Arial" w:hAnsi="Arial" w:cs="Arial"/>
        </w:rPr>
        <w:t>lhůt pro</w:t>
      </w:r>
      <w:r w:rsidRPr="006C0241">
        <w:rPr>
          <w:rFonts w:ascii="Arial" w:hAnsi="Arial" w:cs="Arial"/>
        </w:rPr>
        <w:t xml:space="preserve"> plnění. Neuzavře-li zhotovitel s objednatelem dodatek ke smlouvě s uvedením nových </w:t>
      </w:r>
      <w:r w:rsidR="00F855F9" w:rsidRPr="006C0241">
        <w:rPr>
          <w:rFonts w:ascii="Arial" w:hAnsi="Arial" w:cs="Arial"/>
        </w:rPr>
        <w:t>lhůt pro</w:t>
      </w:r>
      <w:r w:rsidRPr="006C0241">
        <w:rPr>
          <w:rFonts w:ascii="Arial" w:hAnsi="Arial" w:cs="Arial"/>
        </w:rPr>
        <w:t xml:space="preserve"> plnění, je objednatel oprávněn tyto </w:t>
      </w:r>
      <w:r w:rsidR="00F855F9" w:rsidRPr="006C0241">
        <w:rPr>
          <w:rFonts w:ascii="Arial" w:hAnsi="Arial" w:cs="Arial"/>
        </w:rPr>
        <w:t>lhůty</w:t>
      </w:r>
      <w:r w:rsidRPr="006C0241">
        <w:rPr>
          <w:rFonts w:ascii="Arial" w:hAnsi="Arial" w:cs="Arial"/>
        </w:rPr>
        <w:t xml:space="preserve"> zhotoviteli stanovit, případně požadovat po zhotoviteli dodržení smluvních </w:t>
      </w:r>
      <w:r w:rsidR="00F855F9" w:rsidRPr="006C0241">
        <w:rPr>
          <w:rFonts w:ascii="Arial" w:hAnsi="Arial" w:cs="Arial"/>
        </w:rPr>
        <w:t>lhůt</w:t>
      </w:r>
      <w:r w:rsidRPr="006C0241">
        <w:rPr>
          <w:rFonts w:ascii="Arial" w:hAnsi="Arial" w:cs="Arial"/>
        </w:rPr>
        <w:t>, nebo je oprávněn od smlouvy odstoupit.</w:t>
      </w:r>
    </w:p>
    <w:p w14:paraId="7428976A" w14:textId="77777777" w:rsidR="00804E97" w:rsidRPr="00A12835" w:rsidRDefault="00804E97" w:rsidP="00804E97">
      <w:pPr>
        <w:pStyle w:val="Odstavecseseznamem"/>
        <w:numPr>
          <w:ilvl w:val="0"/>
          <w:numId w:val="30"/>
        </w:numPr>
        <w:jc w:val="both"/>
        <w:rPr>
          <w:rFonts w:ascii="Arial" w:hAnsi="Arial" w:cs="Arial"/>
        </w:rPr>
      </w:pPr>
      <w:bookmarkStart w:id="18" w:name="_Hlk40281055"/>
      <w:bookmarkStart w:id="19" w:name="_Hlk71728957"/>
      <w:bookmarkEnd w:id="16"/>
      <w:bookmarkEnd w:id="17"/>
      <w:r w:rsidRPr="00A12835">
        <w:rPr>
          <w:rFonts w:ascii="Arial" w:hAnsi="Arial" w:cs="Arial"/>
        </w:rPr>
        <w:t>Dílo bude provedeno v následujících lhůtách</w:t>
      </w:r>
    </w:p>
    <w:p w14:paraId="29F34238" w14:textId="77777777" w:rsidR="00340BBF" w:rsidRDefault="00804E97" w:rsidP="00804E97">
      <w:pPr>
        <w:pStyle w:val="Odstavecseseznamem"/>
        <w:numPr>
          <w:ilvl w:val="0"/>
          <w:numId w:val="36"/>
        </w:numPr>
        <w:rPr>
          <w:rFonts w:ascii="Arial" w:hAnsi="Arial" w:cs="Arial"/>
        </w:rPr>
      </w:pPr>
      <w:r>
        <w:rPr>
          <w:rFonts w:ascii="Arial" w:hAnsi="Arial" w:cs="Arial"/>
        </w:rPr>
        <w:t>Lhůta pro</w:t>
      </w:r>
      <w:r w:rsidRPr="00B109EB">
        <w:rPr>
          <w:rFonts w:ascii="Arial" w:hAnsi="Arial" w:cs="Arial"/>
        </w:rPr>
        <w:t xml:space="preserve"> předání a převzetí staveniště: </w:t>
      </w:r>
    </w:p>
    <w:p w14:paraId="5445BD56" w14:textId="768F982F" w:rsidR="00804E97" w:rsidRPr="00B109EB" w:rsidRDefault="00340BBF" w:rsidP="00340BBF">
      <w:pPr>
        <w:pStyle w:val="Odstavecseseznamem"/>
        <w:ind w:left="2880"/>
        <w:rPr>
          <w:rFonts w:ascii="Arial" w:hAnsi="Arial" w:cs="Arial"/>
        </w:rPr>
      </w:pPr>
      <w:r>
        <w:rPr>
          <w:rFonts w:ascii="Arial" w:hAnsi="Arial" w:cs="Arial"/>
          <w:b/>
        </w:rPr>
        <w:t>5</w:t>
      </w:r>
      <w:r w:rsidR="00804E97" w:rsidRPr="007F72E0">
        <w:rPr>
          <w:rFonts w:ascii="Arial" w:hAnsi="Arial" w:cs="Arial"/>
          <w:b/>
          <w:bCs/>
        </w:rPr>
        <w:t xml:space="preserve"> </w:t>
      </w:r>
      <w:bookmarkStart w:id="20" w:name="_Hlk96425213"/>
      <w:r w:rsidR="00804E97" w:rsidRPr="007F72E0">
        <w:rPr>
          <w:rFonts w:ascii="Arial" w:hAnsi="Arial" w:cs="Arial"/>
          <w:b/>
          <w:bCs/>
        </w:rPr>
        <w:t xml:space="preserve">dnů od </w:t>
      </w:r>
      <w:r w:rsidR="00804E97">
        <w:rPr>
          <w:rFonts w:ascii="Arial" w:hAnsi="Arial" w:cs="Arial"/>
          <w:b/>
          <w:bCs/>
        </w:rPr>
        <w:t>nabytí účinnosti</w:t>
      </w:r>
      <w:r w:rsidR="00804E97" w:rsidRPr="007F72E0">
        <w:rPr>
          <w:rFonts w:ascii="Arial" w:hAnsi="Arial" w:cs="Arial"/>
          <w:b/>
          <w:bCs/>
        </w:rPr>
        <w:t xml:space="preserve"> smlouvy</w:t>
      </w:r>
      <w:r w:rsidR="00804E97" w:rsidRPr="00B109EB">
        <w:rPr>
          <w:rFonts w:ascii="Arial" w:hAnsi="Arial" w:cs="Arial"/>
        </w:rPr>
        <w:t>.</w:t>
      </w:r>
      <w:bookmarkEnd w:id="20"/>
      <w:r w:rsidR="00804E97" w:rsidRPr="00B109EB">
        <w:rPr>
          <w:rFonts w:ascii="Arial" w:hAnsi="Arial" w:cs="Arial"/>
        </w:rPr>
        <w:t xml:space="preserve">  </w:t>
      </w:r>
      <w:r w:rsidR="00804E97" w:rsidRPr="00B109EB">
        <w:rPr>
          <w:rFonts w:ascii="Arial" w:hAnsi="Arial" w:cs="Arial"/>
        </w:rPr>
        <w:tab/>
      </w:r>
      <w:r w:rsidR="00804E97" w:rsidRPr="00B109EB">
        <w:rPr>
          <w:rFonts w:ascii="Arial" w:hAnsi="Arial" w:cs="Arial"/>
        </w:rPr>
        <w:tab/>
      </w:r>
    </w:p>
    <w:p w14:paraId="2A816749" w14:textId="77777777" w:rsidR="00340BBF" w:rsidRDefault="00804E97" w:rsidP="00804E97">
      <w:pPr>
        <w:pStyle w:val="Odstavecseseznamem"/>
        <w:numPr>
          <w:ilvl w:val="0"/>
          <w:numId w:val="36"/>
        </w:numPr>
        <w:rPr>
          <w:rFonts w:ascii="Arial" w:hAnsi="Arial" w:cs="Arial"/>
        </w:rPr>
      </w:pPr>
      <w:r>
        <w:rPr>
          <w:rFonts w:ascii="Arial" w:hAnsi="Arial" w:cs="Arial"/>
        </w:rPr>
        <w:t>Lhůta pro</w:t>
      </w:r>
      <w:r w:rsidRPr="00B109EB">
        <w:rPr>
          <w:rFonts w:ascii="Arial" w:hAnsi="Arial" w:cs="Arial"/>
        </w:rPr>
        <w:t xml:space="preserve"> zahájení stavebních prací: </w:t>
      </w:r>
    </w:p>
    <w:p w14:paraId="127D6197" w14:textId="0B53D790" w:rsidR="00804E97" w:rsidRPr="00B109EB" w:rsidRDefault="00340BBF" w:rsidP="00340BBF">
      <w:pPr>
        <w:pStyle w:val="Odstavecseseznamem"/>
        <w:ind w:left="2880"/>
        <w:rPr>
          <w:rFonts w:ascii="Arial" w:hAnsi="Arial" w:cs="Arial"/>
        </w:rPr>
      </w:pPr>
      <w:r>
        <w:rPr>
          <w:rFonts w:ascii="Arial" w:hAnsi="Arial" w:cs="Arial"/>
          <w:b/>
        </w:rPr>
        <w:t>10</w:t>
      </w:r>
      <w:r w:rsidR="00804E97" w:rsidRPr="007F72E0">
        <w:rPr>
          <w:rFonts w:ascii="Arial" w:hAnsi="Arial" w:cs="Arial"/>
          <w:b/>
          <w:bCs/>
        </w:rPr>
        <w:t xml:space="preserve"> </w:t>
      </w:r>
      <w:bookmarkStart w:id="21" w:name="_Hlk96425248"/>
      <w:r w:rsidR="00804E97" w:rsidRPr="007F72E0">
        <w:rPr>
          <w:rFonts w:ascii="Arial" w:hAnsi="Arial" w:cs="Arial"/>
          <w:b/>
          <w:bCs/>
        </w:rPr>
        <w:t>dnů od</w:t>
      </w:r>
      <w:r w:rsidR="00804E97">
        <w:rPr>
          <w:rFonts w:ascii="Arial" w:hAnsi="Arial" w:cs="Arial"/>
          <w:b/>
          <w:bCs/>
        </w:rPr>
        <w:t xml:space="preserve"> nabytí účinnosti</w:t>
      </w:r>
      <w:r w:rsidR="00804E97" w:rsidRPr="007F72E0">
        <w:rPr>
          <w:rFonts w:ascii="Arial" w:hAnsi="Arial" w:cs="Arial"/>
          <w:b/>
          <w:bCs/>
        </w:rPr>
        <w:t xml:space="preserve"> smlouvy</w:t>
      </w:r>
      <w:r w:rsidR="00804E97" w:rsidRPr="00B109EB">
        <w:rPr>
          <w:rFonts w:ascii="Arial" w:hAnsi="Arial" w:cs="Arial"/>
        </w:rPr>
        <w:t xml:space="preserve">.  </w:t>
      </w:r>
      <w:bookmarkEnd w:id="21"/>
    </w:p>
    <w:p w14:paraId="6F158D0F" w14:textId="59031D22" w:rsidR="00804E97" w:rsidRPr="000467D8" w:rsidRDefault="00804E97" w:rsidP="00804E97">
      <w:pPr>
        <w:pStyle w:val="Odstavecseseznamem"/>
        <w:numPr>
          <w:ilvl w:val="0"/>
          <w:numId w:val="36"/>
        </w:numPr>
        <w:rPr>
          <w:rFonts w:ascii="Arial" w:hAnsi="Arial" w:cs="Arial"/>
        </w:rPr>
      </w:pPr>
      <w:r w:rsidRPr="000467D8">
        <w:rPr>
          <w:rFonts w:ascii="Arial" w:hAnsi="Arial" w:cs="Arial"/>
        </w:rPr>
        <w:t xml:space="preserve">Lhůta pro dokončení stavebních prací: </w:t>
      </w:r>
      <w:r w:rsidR="000467D8">
        <w:rPr>
          <w:rFonts w:ascii="Arial" w:hAnsi="Arial" w:cs="Arial"/>
        </w:rPr>
        <w:tab/>
      </w:r>
      <w:r w:rsidR="000467D8">
        <w:rPr>
          <w:rFonts w:ascii="Arial" w:hAnsi="Arial" w:cs="Arial"/>
        </w:rPr>
        <w:tab/>
      </w:r>
      <w:r w:rsidR="004476CE" w:rsidRPr="000467D8">
        <w:rPr>
          <w:rFonts w:ascii="Arial" w:hAnsi="Arial" w:cs="Arial"/>
          <w:b/>
          <w:bCs/>
        </w:rPr>
        <w:t>15. 11. 2023</w:t>
      </w:r>
    </w:p>
    <w:p w14:paraId="1EE9B582" w14:textId="77AAA4D0" w:rsidR="00522F12" w:rsidRPr="00AA6B8C" w:rsidRDefault="00804E97" w:rsidP="00B12408">
      <w:pPr>
        <w:pStyle w:val="Odstavecseseznamem"/>
        <w:numPr>
          <w:ilvl w:val="0"/>
          <w:numId w:val="36"/>
        </w:numPr>
        <w:jc w:val="both"/>
        <w:rPr>
          <w:rFonts w:ascii="Arial" w:hAnsi="Arial" w:cs="Arial"/>
          <w:b/>
          <w:bCs/>
        </w:rPr>
      </w:pPr>
      <w:r w:rsidRPr="000467D8">
        <w:rPr>
          <w:rFonts w:ascii="Arial" w:hAnsi="Arial" w:cs="Arial"/>
        </w:rPr>
        <w:t>Lhůta</w:t>
      </w:r>
      <w:r w:rsidRPr="00CD45C7">
        <w:rPr>
          <w:rFonts w:ascii="Arial" w:hAnsi="Arial" w:cs="Arial"/>
        </w:rPr>
        <w:t xml:space="preserve"> pro předání a převzetí dokončeného díla: </w:t>
      </w:r>
      <w:r w:rsidR="000467D8">
        <w:rPr>
          <w:rFonts w:ascii="Arial" w:hAnsi="Arial" w:cs="Arial"/>
        </w:rPr>
        <w:tab/>
      </w:r>
      <w:r w:rsidR="000467D8">
        <w:rPr>
          <w:rFonts w:ascii="Arial" w:hAnsi="Arial" w:cs="Arial"/>
          <w:b/>
        </w:rPr>
        <w:t>20. 11. 2023</w:t>
      </w:r>
      <w:bookmarkEnd w:id="18"/>
    </w:p>
    <w:p w14:paraId="639C5687" w14:textId="77777777" w:rsidR="00AA6B8C" w:rsidRPr="00FE3430" w:rsidRDefault="00AA6B8C" w:rsidP="00AA6B8C">
      <w:pPr>
        <w:pStyle w:val="Odstavecseseznamem"/>
        <w:ind w:left="2880"/>
        <w:jc w:val="both"/>
        <w:rPr>
          <w:rFonts w:ascii="Arial" w:hAnsi="Arial" w:cs="Arial"/>
          <w:b/>
          <w:bCs/>
        </w:rPr>
      </w:pPr>
    </w:p>
    <w:p w14:paraId="772E0A29" w14:textId="2F4241E8" w:rsidR="00AA6B8C" w:rsidRPr="00AA6B8C" w:rsidRDefault="00AA6B8C" w:rsidP="00AA6B8C">
      <w:pPr>
        <w:pStyle w:val="Odstavecseseznamem"/>
        <w:ind w:hanging="294"/>
        <w:jc w:val="both"/>
        <w:rPr>
          <w:rFonts w:ascii="Arial" w:hAnsi="Arial" w:cs="Arial"/>
          <w:strike/>
        </w:rPr>
      </w:pPr>
      <w:commentRangeStart w:id="22"/>
      <w:r w:rsidRPr="00AA6B8C">
        <w:rPr>
          <w:rFonts w:ascii="Arial" w:hAnsi="Arial" w:cs="Arial"/>
          <w:strike/>
        </w:rPr>
        <w:t>5</w:t>
      </w:r>
      <w:r w:rsidRPr="00AA6B8C">
        <w:rPr>
          <w:rFonts w:ascii="Arial" w:hAnsi="Arial" w:cs="Arial"/>
          <w:strike/>
        </w:rPr>
        <w:t>. Žádost o kolaudaci podává u stavebního nebo speciálního úřadu objednatel. Dílo zhotovitel předává objednateli po obdržení dokladu o úspěšné kolaudaci.</w:t>
      </w:r>
      <w:commentRangeEnd w:id="22"/>
      <w:r w:rsidR="00DF0AAF">
        <w:rPr>
          <w:rStyle w:val="Odkaznakoment"/>
          <w:rFonts w:ascii="Times New Roman" w:eastAsia="Times New Roman" w:hAnsi="Times New Roman" w:cs="Times New Roman"/>
        </w:rPr>
        <w:commentReference w:id="22"/>
      </w:r>
    </w:p>
    <w:p w14:paraId="08C06394" w14:textId="77777777" w:rsidR="00FE3430" w:rsidRPr="00FE3430" w:rsidRDefault="00FE3430" w:rsidP="00FE3430">
      <w:pPr>
        <w:jc w:val="both"/>
        <w:rPr>
          <w:rFonts w:ascii="Arial" w:hAnsi="Arial" w:cs="Arial"/>
          <w:b/>
          <w:bCs/>
        </w:rPr>
      </w:pPr>
    </w:p>
    <w:p w14:paraId="78139685" w14:textId="77777777" w:rsidR="000921C4" w:rsidRPr="00B12408" w:rsidRDefault="000921C4" w:rsidP="000921C4">
      <w:pPr>
        <w:pStyle w:val="Odstavecseseznamem"/>
        <w:ind w:left="2880"/>
        <w:jc w:val="both"/>
        <w:rPr>
          <w:rFonts w:ascii="Arial" w:hAnsi="Arial" w:cs="Arial"/>
          <w:b/>
          <w:bCs/>
        </w:rPr>
      </w:pPr>
    </w:p>
    <w:p w14:paraId="06E4FF24" w14:textId="77777777"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9"/>
      <w:r w:rsidRPr="0054723C">
        <w:rPr>
          <w:rFonts w:ascii="Arial" w:hAnsi="Arial" w:cs="Arial"/>
        </w:rPr>
        <w:t>vyklizené a prosté práv třetích stran, o čemž bude proveden zápis.</w:t>
      </w:r>
    </w:p>
    <w:p w14:paraId="5C81DAA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 xml:space="preserve">Objednatel se na vyzvání zhotovitele zúčastní prohlídky dokončených a v budoucnosti nepřístupných prací a konstrukcí před zakrytím. </w:t>
      </w:r>
    </w:p>
    <w:p w14:paraId="7CAF13E2"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w:t>
      </w:r>
      <w:r w:rsidR="001E3AD2" w:rsidRPr="0054723C">
        <w:rPr>
          <w:rFonts w:ascii="Arial" w:hAnsi="Arial" w:cs="Arial"/>
        </w:rPr>
        <w:lastRenderedPageBreak/>
        <w:t>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4611255D"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w:t>
      </w:r>
      <w:r w:rsidR="0038028C">
        <w:rPr>
          <w:rFonts w:ascii="Arial" w:hAnsi="Arial" w:cs="Arial"/>
        </w:rPr>
        <w:t>dodavatelem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1F7E572" w14:textId="77777777" w:rsidR="00245C7B" w:rsidRPr="0054723C" w:rsidRDefault="009A6F40" w:rsidP="009E69C2">
      <w:pPr>
        <w:pStyle w:val="Odstavecseseznamem"/>
        <w:numPr>
          <w:ilvl w:val="0"/>
          <w:numId w:val="15"/>
        </w:numPr>
        <w:jc w:val="both"/>
        <w:rPr>
          <w:rFonts w:ascii="Arial" w:hAnsi="Arial" w:cs="Arial"/>
        </w:rPr>
      </w:pPr>
      <w:r w:rsidRPr="0054723C">
        <w:rPr>
          <w:rFonts w:ascii="Arial" w:hAnsi="Arial" w:cs="Arial"/>
        </w:rPr>
        <w:t xml:space="preserve">Objednatel poskytne zhotoviteli součinnost nezbytnou k provedení díla. </w:t>
      </w:r>
    </w:p>
    <w:p w14:paraId="5E2A3083" w14:textId="77777777" w:rsidR="00050E94" w:rsidRPr="0054723C" w:rsidRDefault="00050E94" w:rsidP="00050E94">
      <w:pPr>
        <w:pStyle w:val="Odstavecseseznamem"/>
        <w:jc w:val="both"/>
        <w:rPr>
          <w:rFonts w:ascii="Arial" w:hAnsi="Arial" w:cs="Arial"/>
        </w:rPr>
      </w:pP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762080D3" w:rsidR="009A6F40" w:rsidRDefault="002A0E91" w:rsidP="001216DB">
      <w:pPr>
        <w:pStyle w:val="Odstavecseseznamem"/>
        <w:numPr>
          <w:ilvl w:val="0"/>
          <w:numId w:val="16"/>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 </w:t>
      </w:r>
      <w:r w:rsidR="004711DB" w:rsidRPr="0054723C">
        <w:rPr>
          <w:rFonts w:ascii="Arial" w:hAnsi="Arial" w:cs="Arial"/>
        </w:rPr>
        <w:br/>
      </w:r>
      <w:r w:rsidR="009A6F40" w:rsidRPr="0054723C">
        <w:rPr>
          <w:rFonts w:ascii="Arial" w:hAnsi="Arial" w:cs="Arial"/>
        </w:rPr>
        <w:t>o dokumentaci staveb</w:t>
      </w:r>
      <w:r w:rsidR="00EE735D">
        <w:rPr>
          <w:rFonts w:ascii="Arial" w:hAnsi="Arial" w:cs="Arial"/>
        </w:rPr>
        <w:t>,</w:t>
      </w:r>
      <w:r w:rsidR="00EE735D" w:rsidRPr="00EE735D">
        <w:rPr>
          <w:rFonts w:ascii="Arial" w:hAnsi="Arial" w:cs="Arial"/>
        </w:rPr>
        <w:t xml:space="preserve"> ve znění pozdějších předpisů (dále jen „vyhláška č. 499/2006 Sb.“).</w:t>
      </w:r>
      <w:r w:rsidR="009A6F40" w:rsidRPr="0054723C">
        <w:rPr>
          <w:rFonts w:ascii="Arial" w:hAnsi="Arial" w:cs="Arial"/>
        </w:rPr>
        <w:t xml:space="preserve"> Do stavebního deníku se zapisují všechny skutečnosti rozhodné pro 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w:t>
      </w:r>
      <w:proofErr w:type="gramStart"/>
      <w:r w:rsidR="009A6F40" w:rsidRPr="0054723C">
        <w:rPr>
          <w:rFonts w:ascii="Arial" w:hAnsi="Arial" w:cs="Arial"/>
        </w:rPr>
        <w:t>končí</w:t>
      </w:r>
      <w:proofErr w:type="gramEnd"/>
      <w:r w:rsidR="009A6F40" w:rsidRPr="0054723C">
        <w:rPr>
          <w:rFonts w:ascii="Arial" w:hAnsi="Arial" w:cs="Arial"/>
        </w:rPr>
        <w:t xml:space="preserve"> </w:t>
      </w:r>
      <w:r w:rsidR="009A6F40" w:rsidRPr="008910FC">
        <w:rPr>
          <w:rFonts w:ascii="Arial" w:hAnsi="Arial" w:cs="Arial"/>
        </w:rPr>
        <w:t>dnem</w:t>
      </w:r>
      <w:r w:rsidR="008910FC" w:rsidRPr="000D312B">
        <w:rPr>
          <w:rFonts w:ascii="Arial" w:hAnsi="Arial" w:cs="Arial"/>
        </w:rPr>
        <w:t xml:space="preserve"> odstranění </w:t>
      </w:r>
      <w:bookmarkStart w:id="23" w:name="_Hlk36121733"/>
      <w:r w:rsidR="008910FC" w:rsidRPr="000D312B">
        <w:rPr>
          <w:rFonts w:ascii="Arial" w:hAnsi="Arial" w:cs="Arial"/>
        </w:rPr>
        <w:t>vad a nedodělků z přejímacího řízení nebo vydáním kolaudačního souhlasu (rozhodující je okolnost, která nastane dříve).</w:t>
      </w:r>
      <w:bookmarkEnd w:id="23"/>
    </w:p>
    <w:p w14:paraId="0375A0E0" w14:textId="77777777" w:rsidR="009A6F40" w:rsidRPr="0054723C" w:rsidRDefault="009A6F40" w:rsidP="002A0E91">
      <w:pPr>
        <w:pStyle w:val="Odstavecseseznamem"/>
        <w:numPr>
          <w:ilvl w:val="0"/>
          <w:numId w:val="16"/>
        </w:numPr>
        <w:rPr>
          <w:rFonts w:ascii="Arial" w:hAnsi="Arial" w:cs="Arial"/>
        </w:rPr>
      </w:pPr>
      <w:r w:rsidRPr="0054723C">
        <w:rPr>
          <w:rFonts w:ascii="Arial" w:hAnsi="Arial" w:cs="Arial"/>
        </w:rPr>
        <w:t xml:space="preserve">Zhotovitel se zavazuje na staveništi - pracovišti: </w:t>
      </w:r>
    </w:p>
    <w:p w14:paraId="52A959D6"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rPr>
        <w:br/>
      </w:r>
      <w:r w:rsidRPr="0054723C">
        <w:rPr>
          <w:rFonts w:ascii="Arial" w:hAnsi="Arial" w:cs="Arial"/>
        </w:rPr>
        <w:t>v 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7A80E01B"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čistotu veřejných komunikací v případě vlastního provozu na nich.</w:t>
      </w:r>
    </w:p>
    <w:p w14:paraId="3D22760D" w14:textId="6C8857C1"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zajistit na stavbě v souladu s </w:t>
      </w:r>
      <w:proofErr w:type="spellStart"/>
      <w:r w:rsidRPr="0054723C">
        <w:rPr>
          <w:rFonts w:ascii="Arial" w:hAnsi="Arial" w:cs="Arial"/>
        </w:rPr>
        <w:t>ust</w:t>
      </w:r>
      <w:proofErr w:type="spellEnd"/>
      <w:r w:rsidRPr="0054723C">
        <w:rPr>
          <w:rFonts w:ascii="Arial" w:hAnsi="Arial" w:cs="Arial"/>
        </w:rPr>
        <w:t xml:space="preserve">.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 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 techniků činných ve výstavbě, ve znění pozdějších předpisů.</w:t>
      </w:r>
    </w:p>
    <w:p w14:paraId="6E17AF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33B96698"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F855F9">
        <w:rPr>
          <w:rFonts w:ascii="Arial" w:hAnsi="Arial" w:cs="Arial"/>
        </w:rPr>
        <w:t>lhůtu</w:t>
      </w:r>
      <w:r w:rsidRPr="0054723C">
        <w:rPr>
          <w:rFonts w:ascii="Arial" w:hAnsi="Arial" w:cs="Arial"/>
        </w:rPr>
        <w:t xml:space="preserve"> odevzdání díla. Ustanovení § 2594 a 2595 občanského zákoníku tímto nejsou dotčena.</w:t>
      </w:r>
    </w:p>
    <w:p w14:paraId="2840BDCC"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9E69C2">
      <w:pPr>
        <w:pStyle w:val="Odstavecseseznamem"/>
        <w:numPr>
          <w:ilvl w:val="0"/>
          <w:numId w:val="16"/>
        </w:numPr>
        <w:jc w:val="both"/>
        <w:rPr>
          <w:rFonts w:ascii="Arial" w:hAnsi="Arial" w:cs="Arial"/>
        </w:rPr>
      </w:pPr>
      <w:r w:rsidRPr="0054723C">
        <w:rPr>
          <w:rFonts w:ascii="Arial" w:hAnsi="Arial" w:cs="Arial"/>
        </w:rPr>
        <w:lastRenderedPageBreak/>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77777777" w:rsidR="009A6F40" w:rsidRDefault="009A6F40" w:rsidP="001216DB">
      <w:pPr>
        <w:pStyle w:val="Odstavecseseznamem"/>
        <w:numPr>
          <w:ilvl w:val="0"/>
          <w:numId w:val="16"/>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EE13A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6D9C7A5" w14:textId="6AA193EE"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r w:rsidR="00CD4EE0">
        <w:rPr>
          <w:rFonts w:ascii="Arial" w:hAnsi="Arial" w:cs="Arial"/>
        </w:rPr>
        <w:t>BOZP</w:t>
      </w:r>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53B512F0"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zajistí bezpečnost práce při přípravě a provádění stavby v souladu s ustanovením </w:t>
      </w:r>
      <w:r w:rsidR="00CD4EE0">
        <w:rPr>
          <w:rFonts w:ascii="Arial" w:hAnsi="Arial" w:cs="Arial"/>
        </w:rPr>
        <w:t>BOZP</w:t>
      </w:r>
      <w:r w:rsidRPr="0054723C">
        <w:rPr>
          <w:rFonts w:ascii="Arial" w:hAnsi="Arial" w:cs="Arial"/>
        </w:rPr>
        <w:t xml:space="preserve"> a zajistí dodržování právních předpisů v oblasti protipožární ochrany. </w:t>
      </w:r>
    </w:p>
    <w:p w14:paraId="4BFBE24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případě, že v průběhu zpracování díla vstoupí v platnost novela některého </w:t>
      </w:r>
      <w:r w:rsidR="004711DB" w:rsidRPr="0054723C">
        <w:rPr>
          <w:rFonts w:ascii="Arial" w:hAnsi="Arial" w:cs="Arial"/>
        </w:rPr>
        <w:br/>
      </w:r>
      <w:r w:rsidRPr="0054723C">
        <w:rPr>
          <w:rFonts w:ascii="Arial" w:hAnsi="Arial" w:cs="Arial"/>
        </w:rPr>
        <w:t>z 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328CD8E1" w:rsidR="009A6F40" w:rsidRPr="0054723C" w:rsidRDefault="009A6F40" w:rsidP="003E578B">
      <w:pPr>
        <w:pStyle w:val="Odstavecseseznamem"/>
        <w:numPr>
          <w:ilvl w:val="0"/>
          <w:numId w:val="16"/>
        </w:numPr>
        <w:jc w:val="both"/>
        <w:rPr>
          <w:rFonts w:ascii="Arial" w:hAnsi="Arial" w:cs="Arial"/>
        </w:rPr>
      </w:pPr>
      <w:r w:rsidRPr="0054723C">
        <w:rPr>
          <w:rFonts w:ascii="Arial" w:hAnsi="Arial" w:cs="Arial"/>
        </w:rPr>
        <w:t>Zhotovitel je povinen ve smyslu zák</w:t>
      </w:r>
      <w:r w:rsidR="00BF5C9A" w:rsidRPr="0054723C">
        <w:rPr>
          <w:rFonts w:ascii="Arial" w:hAnsi="Arial" w:cs="Arial"/>
        </w:rPr>
        <w:t>ona</w:t>
      </w:r>
      <w:r w:rsidRPr="0054723C">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0C30FE">
        <w:rPr>
          <w:rFonts w:ascii="Arial" w:hAnsi="Arial" w:cs="Arial"/>
        </w:rPr>
        <w:t>,</w:t>
      </w:r>
      <w:r w:rsidRPr="0054723C">
        <w:rPr>
          <w:rFonts w:ascii="Arial" w:hAnsi="Arial" w:cs="Arial"/>
        </w:rPr>
        <w:t xml:space="preserve"> pokud se týče zajištění místa pro uložení přebytečné zeminy a stavební suti.</w:t>
      </w:r>
    </w:p>
    <w:p w14:paraId="13E3B7B1"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220AC02B"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457E3EC5"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w:t>
      </w:r>
      <w:proofErr w:type="gramStart"/>
      <w:r w:rsidRPr="0054723C">
        <w:rPr>
          <w:rFonts w:ascii="Arial" w:hAnsi="Arial" w:cs="Arial"/>
        </w:rPr>
        <w:t>doloží</w:t>
      </w:r>
      <w:proofErr w:type="gramEnd"/>
      <w:r w:rsidRPr="0054723C">
        <w:rPr>
          <w:rFonts w:ascii="Arial" w:hAnsi="Arial" w:cs="Arial"/>
        </w:rPr>
        <w:t xml:space="preserve"> na vyzvání objednatele, nejpozději však v</w:t>
      </w:r>
      <w:r w:rsidR="00F855F9">
        <w:rPr>
          <w:rFonts w:ascii="Arial" w:hAnsi="Arial" w:cs="Arial"/>
        </w:rPr>
        <w:t>e lhůtě pro</w:t>
      </w:r>
      <w:r w:rsidRPr="0054723C">
        <w:rPr>
          <w:rFonts w:ascii="Arial" w:hAnsi="Arial" w:cs="Arial"/>
        </w:rPr>
        <w:t xml:space="preserve"> předání a převzetí díla soubor certifikátů, či jiných průvodních dokladů rozhodujících materiálů užitých k vybudování díla.</w:t>
      </w:r>
    </w:p>
    <w:p w14:paraId="34FB4780" w14:textId="77777777"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lastRenderedPageBreak/>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 499/2006 Sb.</w:t>
      </w:r>
    </w:p>
    <w:p w14:paraId="26F2DA4F" w14:textId="77777777" w:rsidR="00BB4203"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77777777" w:rsidR="00036CD6" w:rsidRDefault="00036CD6" w:rsidP="00036CD6">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21012F04" w14:textId="77777777" w:rsidR="007560DF" w:rsidRPr="007B4C8D" w:rsidRDefault="007560DF" w:rsidP="007560DF">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669170B"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7560DF">
      <w:pPr>
        <w:pStyle w:val="Odstavecseseznamem"/>
        <w:numPr>
          <w:ilvl w:val="0"/>
          <w:numId w:val="4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7560DF">
      <w:pPr>
        <w:pStyle w:val="Odstavecseseznamem"/>
        <w:numPr>
          <w:ilvl w:val="0"/>
          <w:numId w:val="4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7921A290" w14:textId="26111E7C" w:rsidR="00E73632" w:rsidRDefault="001C1DDC" w:rsidP="000F1948">
      <w:pPr>
        <w:pStyle w:val="Odstavecseseznamem"/>
        <w:numPr>
          <w:ilvl w:val="0"/>
          <w:numId w:val="16"/>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Pr>
          <w:rFonts w:ascii="Arial" w:hAnsi="Arial" w:cs="Arial"/>
        </w:rPr>
        <w:t xml:space="preserve"> </w:t>
      </w:r>
      <w:r w:rsidRPr="0054723C">
        <w:rPr>
          <w:rFonts w:ascii="Arial" w:hAnsi="Arial" w:cs="Arial"/>
        </w:rPr>
        <w:t xml:space="preserve">v důsledku jednání či opomenutí objednatele nebo pokud na možné porušení předpisů zhotovitel objednatele předem neupozornil. </w:t>
      </w:r>
    </w:p>
    <w:p w14:paraId="03209838" w14:textId="77777777" w:rsidR="000F1948" w:rsidRPr="000F1948" w:rsidRDefault="000F1948" w:rsidP="000F1948">
      <w:pPr>
        <w:pStyle w:val="Odstavecseseznamem"/>
        <w:jc w:val="both"/>
        <w:rPr>
          <w:rFonts w:ascii="Arial" w:hAnsi="Arial" w:cs="Arial"/>
        </w:rPr>
      </w:pP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7341A05A" w:rsidR="00461165" w:rsidRDefault="00943F4A" w:rsidP="00BF5C9A">
      <w:pPr>
        <w:pStyle w:val="Odstavecseseznamem"/>
        <w:numPr>
          <w:ilvl w:val="0"/>
          <w:numId w:val="17"/>
        </w:numPr>
        <w:jc w:val="both"/>
        <w:rPr>
          <w:rFonts w:ascii="Arial" w:hAnsi="Arial" w:cs="Arial"/>
        </w:rPr>
      </w:pPr>
      <w:bookmarkStart w:id="24"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C1271D">
        <w:rPr>
          <w:rFonts w:ascii="Arial" w:hAnsi="Arial" w:cs="Arial"/>
          <w:b/>
          <w:highlight w:val="yellow"/>
        </w:rPr>
        <w:t xml:space="preserve">3 500 000 </w:t>
      </w:r>
      <w:r w:rsidR="00230347" w:rsidRPr="00824D81">
        <w:rPr>
          <w:rFonts w:ascii="Arial" w:hAnsi="Arial" w:cs="Arial"/>
          <w:highlight w:val="yellow"/>
        </w:rPr>
        <w:t>Kč.</w:t>
      </w:r>
      <w:r w:rsidR="00230347"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w:t>
      </w:r>
      <w:r w:rsidRPr="0054723C">
        <w:rPr>
          <w:rFonts w:ascii="Arial" w:hAnsi="Arial" w:cs="Arial"/>
        </w:rPr>
        <w:lastRenderedPageBreak/>
        <w:t xml:space="preserve">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BF5C9A">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77777777"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E032BA2" w14:textId="77777777"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7BD1C220" w14:textId="4C4CEA91" w:rsidR="00DD0BD3" w:rsidRPr="006146EE" w:rsidRDefault="00943F4A" w:rsidP="006146EE">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bookmarkEnd w:id="24"/>
    </w:p>
    <w:p w14:paraId="50661850" w14:textId="7C4EF31E"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4AE6E9B3" w14:textId="6F6821A7" w:rsidR="003E578B" w:rsidRPr="006146EE" w:rsidRDefault="000B0B17" w:rsidP="006146EE">
      <w:pPr>
        <w:pStyle w:val="Odstavecseseznamem"/>
        <w:numPr>
          <w:ilvl w:val="0"/>
          <w:numId w:val="27"/>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 prodlení. </w:t>
      </w:r>
      <w:r w:rsidR="00F71698">
        <w:rPr>
          <w:rFonts w:ascii="Arial" w:hAnsi="Arial" w:cs="Arial"/>
        </w:rPr>
        <w:t>Lhůty pro</w:t>
      </w:r>
      <w:r w:rsidRPr="00684A7F">
        <w:rPr>
          <w:rFonts w:ascii="Arial" w:hAnsi="Arial" w:cs="Arial"/>
        </w:rPr>
        <w:t xml:space="preserve"> plnění dle této smlouvy budou prodlouženy o dobu, po kterou budou odstraňovány vady projektové dokumentace.</w:t>
      </w:r>
    </w:p>
    <w:p w14:paraId="17A05431" w14:textId="090C8F25"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25" w:name="_Ref376426659"/>
    </w:p>
    <w:p w14:paraId="4F3B8C3C" w14:textId="42997601" w:rsidR="00150161" w:rsidRPr="006146EE" w:rsidRDefault="0086685B" w:rsidP="006146EE">
      <w:pPr>
        <w:spacing w:after="0"/>
        <w:ind w:firstLine="708"/>
        <w:rPr>
          <w:rFonts w:ascii="Arial" w:hAnsi="Arial" w:cs="Arial"/>
          <w:u w:val="single"/>
        </w:rPr>
      </w:pPr>
      <w:r w:rsidRPr="0054723C">
        <w:rPr>
          <w:rFonts w:ascii="Arial" w:hAnsi="Arial" w:cs="Arial"/>
          <w:u w:val="single"/>
        </w:rPr>
        <w:t>Staveniště</w:t>
      </w:r>
    </w:p>
    <w:p w14:paraId="044E8CCB" w14:textId="4D6B78C4" w:rsidR="00F90189" w:rsidRPr="006C0241" w:rsidRDefault="00804E97" w:rsidP="009F7009">
      <w:pPr>
        <w:pStyle w:val="Odstavecseseznamem"/>
        <w:numPr>
          <w:ilvl w:val="0"/>
          <w:numId w:val="32"/>
        </w:numPr>
        <w:spacing w:after="0"/>
        <w:jc w:val="both"/>
        <w:rPr>
          <w:rFonts w:ascii="Arial" w:eastAsiaTheme="minorHAnsi" w:hAnsi="Arial" w:cs="Arial"/>
          <w:lang w:eastAsia="en-US"/>
        </w:rPr>
      </w:pPr>
      <w:r w:rsidRPr="006C0241">
        <w:rPr>
          <w:rFonts w:ascii="Arial" w:eastAsiaTheme="minorHAnsi" w:hAnsi="Arial" w:cs="Arial"/>
          <w:lang w:eastAsia="en-US"/>
        </w:rPr>
        <w:t>Staveniště bude předáno ve lhůtě podle čl. V. odst.</w:t>
      </w:r>
      <w:r w:rsidR="001E6411" w:rsidRPr="006C0241">
        <w:rPr>
          <w:rFonts w:ascii="Arial" w:eastAsiaTheme="minorHAnsi" w:hAnsi="Arial" w:cs="Arial"/>
          <w:lang w:eastAsia="en-US"/>
        </w:rPr>
        <w:t xml:space="preserve"> 4</w:t>
      </w:r>
      <w:r w:rsidRPr="006C0241">
        <w:rPr>
          <w:rFonts w:ascii="Arial" w:eastAsiaTheme="minorHAnsi" w:hAnsi="Arial" w:cs="Arial"/>
          <w:lang w:eastAsia="en-US"/>
        </w:rPr>
        <w:t xml:space="preserve"> písm. a) smlouvy. O předání a převzetí staveniště vyhotoví objednatel písemný protokol, který obě smluvní strany </w:t>
      </w:r>
      <w:proofErr w:type="gramStart"/>
      <w:r w:rsidRPr="006C0241">
        <w:rPr>
          <w:rFonts w:ascii="Arial" w:eastAsiaTheme="minorHAnsi" w:hAnsi="Arial" w:cs="Arial"/>
          <w:lang w:eastAsia="en-US"/>
        </w:rPr>
        <w:t>podepíší</w:t>
      </w:r>
      <w:proofErr w:type="gramEnd"/>
      <w:r w:rsidRPr="006C0241">
        <w:rPr>
          <w:rFonts w:ascii="Arial" w:eastAsiaTheme="minorHAnsi" w:hAnsi="Arial" w:cs="Arial"/>
          <w:lang w:eastAsia="en-US"/>
        </w:rPr>
        <w:t>. Součástí protokolu bude zhotovitelem zpracovaný časový harmonogram, který bude datumově konkretizovat lhůty jednotlivých fází stavby uvedené v čl. V </w:t>
      </w:r>
      <w:proofErr w:type="spellStart"/>
      <w:r w:rsidRPr="006C0241">
        <w:rPr>
          <w:rFonts w:ascii="Arial" w:eastAsiaTheme="minorHAnsi" w:hAnsi="Arial" w:cs="Arial"/>
          <w:lang w:eastAsia="en-US"/>
        </w:rPr>
        <w:t>odst</w:t>
      </w:r>
      <w:proofErr w:type="spellEnd"/>
      <w:r w:rsidRPr="006C0241">
        <w:rPr>
          <w:rFonts w:ascii="Arial" w:eastAsiaTheme="minorHAnsi" w:hAnsi="Arial" w:cs="Arial"/>
          <w:lang w:eastAsia="en-US"/>
        </w:rPr>
        <w:t xml:space="preserve"> 5. Za den předání a převzetí staveniště se považuje den, kdy dojde k oboustrannému podpisu příslušného protokolu.</w:t>
      </w:r>
    </w:p>
    <w:p w14:paraId="547BFB39" w14:textId="35B08A59"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 xml:space="preserve">Zařízení staveniště včetně odběru všech energií, vodného a stočného si zabezpečuje zhotovitel na svůj účet. </w:t>
      </w:r>
      <w:r w:rsidR="0040364B" w:rsidRPr="0040364B">
        <w:rPr>
          <w:rFonts w:ascii="Arial" w:hAnsi="Arial" w:cs="Arial"/>
        </w:rPr>
        <w:t xml:space="preserve">Dodávky energií a vody pro výstavbu budou zajištěny z odběrních míst, které zajistí zhotovitel v rámci řešení zařízení staveniště. </w:t>
      </w:r>
      <w:r w:rsidRPr="0054723C">
        <w:rPr>
          <w:rFonts w:ascii="Arial" w:hAnsi="Arial" w:cs="Arial"/>
        </w:rPr>
        <w:t xml:space="preserve">Zhotovitel zajišťuje svým jménem a na svůj účet uzavření příslušných smluv s dodavateli všech energií, smlouvu </w:t>
      </w:r>
      <w:r w:rsidRPr="0054723C">
        <w:rPr>
          <w:rFonts w:ascii="Arial" w:hAnsi="Arial" w:cs="Arial"/>
        </w:rPr>
        <w:lastRenderedPageBreak/>
        <w:t>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3618B61" w14:textId="6AFF0BBE" w:rsidR="0086685B" w:rsidRPr="000D312B" w:rsidRDefault="0086685B" w:rsidP="000537BF">
      <w:pPr>
        <w:pStyle w:val="Odstavecseseznamem"/>
        <w:numPr>
          <w:ilvl w:val="0"/>
          <w:numId w:val="32"/>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 obě smluvní strany</w:t>
      </w:r>
      <w:r w:rsidR="002A4450">
        <w:rPr>
          <w:rFonts w:ascii="Arial" w:hAnsi="Arial" w:cs="Arial"/>
        </w:rPr>
        <w:t>.</w:t>
      </w:r>
    </w:p>
    <w:p w14:paraId="402CE1A1" w14:textId="66C60550"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Nevyklidí-li zhotovitel staveniště ve sjednané</w:t>
      </w:r>
      <w:r w:rsidR="00F855F9">
        <w:rPr>
          <w:rFonts w:ascii="Arial" w:hAnsi="Arial" w:cs="Arial"/>
        </w:rPr>
        <w:t xml:space="preserve"> lhůtě</w:t>
      </w:r>
      <w:r w:rsidRPr="0054723C">
        <w:rPr>
          <w:rFonts w:ascii="Arial" w:hAnsi="Arial" w:cs="Arial"/>
        </w:rPr>
        <w:t xml:space="preserve"> </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Pr="0054723C" w:rsidRDefault="006B54C6" w:rsidP="006B54C6">
      <w:pPr>
        <w:pStyle w:val="Odstavecseseznamem"/>
        <w:jc w:val="both"/>
        <w:rPr>
          <w:rFonts w:ascii="Arial" w:hAnsi="Arial" w:cs="Arial"/>
          <w:u w:val="single"/>
        </w:rPr>
      </w:pPr>
    </w:p>
    <w:p w14:paraId="5740573B" w14:textId="77777777" w:rsidR="00C93D07" w:rsidRPr="0054723C"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A5F64C6"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55C6BC0E"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Pokud jsou při provádění stavby poskytovány dodávky či práce jinými osobami přímo pro objednatele, je objednatel povinen do předloženého harmonogramu vyznačit </w:t>
      </w:r>
      <w:r w:rsidR="00F855F9">
        <w:rPr>
          <w:rFonts w:ascii="Arial" w:hAnsi="Arial" w:cs="Arial"/>
        </w:rPr>
        <w:t>lhůty</w:t>
      </w:r>
      <w:r w:rsidRPr="0054723C">
        <w:rPr>
          <w:rFonts w:ascii="Arial" w:hAnsi="Arial" w:cs="Arial"/>
        </w:rPr>
        <w:t xml:space="preserve">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77777777"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Při provádění díla postupuje zhotovitel samostatně. Zhotovitel se však zavazuje brát </w:t>
      </w:r>
      <w:r w:rsidR="004711DB" w:rsidRPr="0054723C">
        <w:rPr>
          <w:rFonts w:ascii="Arial" w:hAnsi="Arial" w:cs="Arial"/>
        </w:rPr>
        <w:br/>
      </w:r>
      <w:r w:rsidRPr="0054723C">
        <w:rPr>
          <w:rFonts w:ascii="Arial" w:hAnsi="Arial" w:cs="Arial"/>
        </w:rPr>
        <w:t>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69CCDB45" w14:textId="442957CD"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F855F9">
        <w:rPr>
          <w:rFonts w:ascii="Arial" w:hAnsi="Arial" w:cs="Arial"/>
        </w:rPr>
        <w:t>lhůty pro</w:t>
      </w:r>
      <w:r w:rsidRPr="0054723C">
        <w:rPr>
          <w:rFonts w:ascii="Arial" w:hAnsi="Arial" w:cs="Arial"/>
        </w:rPr>
        <w:t xml:space="preserve">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7304D781" w14:textId="77777777" w:rsidR="006B54C6" w:rsidRPr="0054723C" w:rsidRDefault="00C93D07" w:rsidP="0086088C">
      <w:pPr>
        <w:pStyle w:val="Odstavecseseznamem"/>
        <w:jc w:val="both"/>
        <w:rPr>
          <w:rFonts w:ascii="Arial" w:hAnsi="Arial" w:cs="Arial"/>
        </w:rPr>
      </w:pPr>
      <w:r w:rsidRPr="0054723C">
        <w:rPr>
          <w:rFonts w:ascii="Arial" w:hAnsi="Arial" w:cs="Arial"/>
        </w:rPr>
        <w:br/>
      </w:r>
      <w:r w:rsidR="001216DB" w:rsidRPr="0054723C">
        <w:rPr>
          <w:rFonts w:ascii="Arial" w:hAnsi="Arial" w:cs="Arial"/>
          <w:u w:val="single"/>
        </w:rPr>
        <w:t>K</w:t>
      </w:r>
      <w:r w:rsidR="007E03E7" w:rsidRPr="0054723C">
        <w:rPr>
          <w:rFonts w:ascii="Arial" w:hAnsi="Arial" w:cs="Arial"/>
          <w:u w:val="single"/>
        </w:rPr>
        <w:t>ontrola prováděných prací</w:t>
      </w:r>
    </w:p>
    <w:p w14:paraId="1BCC7038" w14:textId="77777777"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011A30D6" w:rsidR="0086685B" w:rsidRPr="0054723C" w:rsidRDefault="00C93D07" w:rsidP="004711DB">
      <w:pPr>
        <w:pStyle w:val="Odstavecseseznamem"/>
        <w:numPr>
          <w:ilvl w:val="0"/>
          <w:numId w:val="32"/>
        </w:numPr>
        <w:jc w:val="both"/>
        <w:rPr>
          <w:rFonts w:ascii="Arial" w:hAnsi="Arial" w:cs="Arial"/>
        </w:rPr>
      </w:pPr>
      <w:r w:rsidRPr="0054723C">
        <w:rPr>
          <w:rFonts w:ascii="Arial" w:hAnsi="Arial" w:cs="Arial"/>
        </w:rPr>
        <w:t>Zhotovitel je povinen vyzvat objednatele ke kontrole a prověření prací, které v dalším postupu budou zakryty nebo se stanou nepřístupnými (</w:t>
      </w:r>
      <w:proofErr w:type="gramStart"/>
      <w:r w:rsidRPr="0054723C">
        <w:rPr>
          <w:rFonts w:ascii="Arial" w:hAnsi="Arial" w:cs="Arial"/>
        </w:rPr>
        <w:t>postačí</w:t>
      </w:r>
      <w:proofErr w:type="gramEnd"/>
      <w:r w:rsidRPr="0054723C">
        <w:rPr>
          <w:rFonts w:ascii="Arial" w:hAnsi="Arial" w:cs="Arial"/>
        </w:rPr>
        <w:t xml:space="preserve">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w:t>
      </w:r>
      <w:r w:rsidR="00F855F9">
        <w:rPr>
          <w:rFonts w:ascii="Arial" w:hAnsi="Arial" w:cs="Arial"/>
        </w:rPr>
        <w:t xml:space="preserve">lhůtou, ve které </w:t>
      </w:r>
      <w:r w:rsidRPr="0054723C">
        <w:rPr>
          <w:rFonts w:ascii="Arial" w:hAnsi="Arial" w:cs="Arial"/>
        </w:rPr>
        <w:t xml:space="preserve">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w:t>
      </w:r>
      <w:r w:rsidRPr="0054723C">
        <w:rPr>
          <w:rFonts w:ascii="Arial" w:hAnsi="Arial" w:cs="Arial"/>
        </w:rPr>
        <w:lastRenderedPageBreak/>
        <w:t>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7DFBDBF7" w14:textId="77777777" w:rsidR="006146EE" w:rsidRDefault="006146EE" w:rsidP="006B54C6">
      <w:pPr>
        <w:pStyle w:val="Odstavecseseznamem"/>
        <w:jc w:val="both"/>
        <w:rPr>
          <w:rFonts w:ascii="Arial" w:hAnsi="Arial" w:cs="Arial"/>
          <w:u w:val="single"/>
        </w:rPr>
      </w:pPr>
    </w:p>
    <w:p w14:paraId="6653CADF" w14:textId="1450E207" w:rsidR="007958B9" w:rsidRPr="0054723C" w:rsidRDefault="007958B9" w:rsidP="006B54C6">
      <w:pPr>
        <w:pStyle w:val="Odstavecseseznamem"/>
        <w:jc w:val="both"/>
        <w:rPr>
          <w:rFonts w:ascii="Arial" w:hAnsi="Arial" w:cs="Arial"/>
          <w:u w:val="single"/>
        </w:rPr>
      </w:pPr>
      <w:r w:rsidRPr="0054723C">
        <w:rPr>
          <w:rFonts w:ascii="Arial" w:hAnsi="Arial" w:cs="Arial"/>
          <w:u w:val="single"/>
        </w:rPr>
        <w:t>Kontrolní dny</w:t>
      </w:r>
    </w:p>
    <w:p w14:paraId="379ABE3B" w14:textId="03096329"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w:t>
      </w:r>
      <w:r w:rsidR="00F855F9">
        <w:rPr>
          <w:rFonts w:ascii="Arial" w:hAnsi="Arial" w:cs="Arial"/>
        </w:rPr>
        <w:t>e lhůtách</w:t>
      </w:r>
      <w:r w:rsidRPr="0054723C">
        <w:rPr>
          <w:rFonts w:ascii="Arial" w:hAnsi="Arial" w:cs="Arial"/>
        </w:rPr>
        <w:t xml:space="preserve"> nezbytných pro řádné provádění kontroly, nejméně však 1x měsíčně. </w:t>
      </w:r>
    </w:p>
    <w:p w14:paraId="4680A284"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4FE78DED"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34AEF9A4"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Zástupci zhotovitele jsou povinni se zúčastňovat kontrolních dnů.</w:t>
      </w:r>
      <w:r w:rsidR="002B5FE1">
        <w:rPr>
          <w:rFonts w:ascii="Arial" w:hAnsi="Arial" w:cs="Arial"/>
        </w:rPr>
        <w:t xml:space="preserve"> </w:t>
      </w:r>
      <w:r w:rsidR="0080535D" w:rsidRPr="00D9780F">
        <w:rPr>
          <w:rFonts w:ascii="Arial" w:hAnsi="Arial" w:cs="Arial"/>
        </w:rPr>
        <w:t>Zhotovitel má právo přizvat na kontrolní den své pod</w:t>
      </w:r>
      <w:r w:rsidR="0038028C">
        <w:rPr>
          <w:rFonts w:ascii="Arial" w:hAnsi="Arial" w:cs="Arial"/>
        </w:rPr>
        <w:t>dodavatele</w:t>
      </w:r>
      <w:r w:rsidR="0080535D" w:rsidRPr="00D9780F">
        <w:rPr>
          <w:rFonts w:ascii="Arial" w:hAnsi="Arial" w:cs="Arial"/>
        </w:rPr>
        <w:t>.</w:t>
      </w:r>
      <w:r w:rsidR="00F52534">
        <w:rPr>
          <w:rFonts w:ascii="Arial" w:hAnsi="Arial" w:cs="Arial"/>
        </w:rPr>
        <w:t xml:space="preserve"> </w:t>
      </w:r>
    </w:p>
    <w:p w14:paraId="0AFEB7CE"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2A0AAF3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76F11F7B" w14:textId="1A2DD392"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Zhotovitel je povinen zapsat </w:t>
      </w:r>
      <w:r w:rsidR="00F855F9">
        <w:rPr>
          <w:rFonts w:ascii="Arial" w:hAnsi="Arial" w:cs="Arial"/>
        </w:rPr>
        <w:t>datum</w:t>
      </w:r>
      <w:r w:rsidRPr="0054723C">
        <w:rPr>
          <w:rFonts w:ascii="Arial" w:hAnsi="Arial" w:cs="Arial"/>
        </w:rPr>
        <w:t xml:space="preserve"> konání kontrolního dne a j</w:t>
      </w:r>
      <w:r w:rsidR="006B54C6" w:rsidRPr="0054723C">
        <w:rPr>
          <w:rFonts w:ascii="Arial" w:hAnsi="Arial" w:cs="Arial"/>
        </w:rPr>
        <w:t>eho závěry do stavebního deníku.</w:t>
      </w:r>
    </w:p>
    <w:p w14:paraId="1B51A29A" w14:textId="77777777" w:rsidR="006B54C6" w:rsidRPr="0054723C" w:rsidRDefault="006B54C6" w:rsidP="006B54C6">
      <w:pPr>
        <w:pStyle w:val="Odstavecseseznamem"/>
        <w:jc w:val="both"/>
        <w:rPr>
          <w:rFonts w:ascii="Arial" w:hAnsi="Arial" w:cs="Arial"/>
        </w:rPr>
      </w:pPr>
    </w:p>
    <w:p w14:paraId="25D7BD99" w14:textId="77777777" w:rsidR="00BB4203" w:rsidRPr="0054723C" w:rsidRDefault="00A355F7" w:rsidP="006B54C6">
      <w:pPr>
        <w:pStyle w:val="Odstavecseseznamem"/>
        <w:jc w:val="both"/>
        <w:rPr>
          <w:rFonts w:ascii="Arial" w:hAnsi="Arial" w:cs="Arial"/>
        </w:rPr>
      </w:pPr>
      <w:commentRangeStart w:id="26"/>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60914D47" w14:textId="1A8384F7"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w:t>
      </w:r>
      <w:r w:rsidR="00F855F9">
        <w:rPr>
          <w:rFonts w:ascii="Arial" w:hAnsi="Arial" w:cs="Arial"/>
        </w:rPr>
        <w:t>e lhůtě</w:t>
      </w:r>
      <w:r w:rsidRPr="0054723C">
        <w:rPr>
          <w:rFonts w:ascii="Arial" w:hAnsi="Arial" w:cs="Arial"/>
        </w:rPr>
        <w:t> </w:t>
      </w:r>
      <w:r w:rsidR="006B54C6" w:rsidRPr="0054723C">
        <w:rPr>
          <w:rFonts w:ascii="Arial" w:hAnsi="Arial" w:cs="Arial"/>
        </w:rPr>
        <w:t xml:space="preserve">sjednané ve smlouvě. </w:t>
      </w:r>
    </w:p>
    <w:p w14:paraId="414E8D8F" w14:textId="55757238" w:rsidR="00414852" w:rsidRPr="005A46C5" w:rsidRDefault="00414852" w:rsidP="00EF6D19">
      <w:pPr>
        <w:pStyle w:val="Odstavecseseznamem"/>
        <w:numPr>
          <w:ilvl w:val="0"/>
          <w:numId w:val="32"/>
        </w:numPr>
        <w:jc w:val="both"/>
        <w:rPr>
          <w:rFonts w:ascii="Arial" w:hAnsi="Arial" w:cs="Arial"/>
        </w:rPr>
      </w:pPr>
      <w:r w:rsidRPr="0054723C">
        <w:rPr>
          <w:rFonts w:ascii="Arial" w:hAnsi="Arial" w:cs="Arial"/>
        </w:rPr>
        <w:t xml:space="preserve">Zhotovitel je povinen písemně oznámit objednateli nejpozději 7 pracovních dnů předem </w:t>
      </w:r>
      <w:r w:rsidR="00F855F9">
        <w:rPr>
          <w:rFonts w:ascii="Arial" w:hAnsi="Arial" w:cs="Arial"/>
        </w:rPr>
        <w:t>lhůtu pro</w:t>
      </w:r>
      <w:r w:rsidRPr="0054723C">
        <w:rPr>
          <w:rFonts w:ascii="Arial" w:hAnsi="Arial" w:cs="Arial"/>
        </w:rPr>
        <w:t xml:space="preserve"> ukončení prací a předložit objednateli veškeré doklady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rPr>
        <w:t xml:space="preserve"> Místem pro předání dokladů je Státní pozemkový úřad, Krajský pozemkový úřad pr</w:t>
      </w:r>
      <w:r w:rsidR="004F46AA">
        <w:rPr>
          <w:rFonts w:ascii="Arial" w:hAnsi="Arial" w:cs="Arial"/>
        </w:rPr>
        <w:t xml:space="preserve">o Zlínský kraj, </w:t>
      </w:r>
      <w:r w:rsidRPr="0054723C">
        <w:rPr>
          <w:rFonts w:ascii="Arial" w:hAnsi="Arial" w:cs="Arial"/>
          <w:bCs/>
          <w:lang w:val="en-US"/>
        </w:rPr>
        <w:t>Pobočka</w:t>
      </w:r>
      <w:r w:rsidR="00E9693E">
        <w:rPr>
          <w:rFonts w:ascii="Arial" w:hAnsi="Arial" w:cs="Arial"/>
          <w:bCs/>
          <w:lang w:val="en-US"/>
        </w:rPr>
        <w:t xml:space="preserve"> Zlín, </w:t>
      </w:r>
      <w:proofErr w:type="spellStart"/>
      <w:r w:rsidR="00E9693E">
        <w:rPr>
          <w:rFonts w:ascii="Arial" w:hAnsi="Arial" w:cs="Arial"/>
          <w:bCs/>
          <w:lang w:val="en-US"/>
        </w:rPr>
        <w:t>Zarámí</w:t>
      </w:r>
      <w:proofErr w:type="spellEnd"/>
      <w:r w:rsidR="00E9693E">
        <w:rPr>
          <w:rFonts w:ascii="Arial" w:hAnsi="Arial" w:cs="Arial"/>
          <w:bCs/>
          <w:lang w:val="en-US"/>
        </w:rPr>
        <w:t xml:space="preserve"> 88, 760 41 Zlín.</w:t>
      </w:r>
      <w:r w:rsidRPr="0054723C">
        <w:rPr>
          <w:rFonts w:ascii="Arial" w:hAnsi="Arial" w:cs="Arial"/>
        </w:rPr>
        <w:t xml:space="preserve"> </w:t>
      </w:r>
    </w:p>
    <w:p w14:paraId="7D998EF2" w14:textId="1CD31815" w:rsidR="0080535D" w:rsidRPr="00577BB5" w:rsidRDefault="0080535D" w:rsidP="0080535D">
      <w:pPr>
        <w:pStyle w:val="Odstavecseseznamem"/>
        <w:numPr>
          <w:ilvl w:val="0"/>
          <w:numId w:val="32"/>
        </w:numPr>
        <w:jc w:val="both"/>
        <w:rPr>
          <w:rFonts w:ascii="Arial" w:hAnsi="Arial" w:cs="Arial"/>
          <w:b/>
        </w:rPr>
      </w:pPr>
      <w:r w:rsidRPr="00577BB5">
        <w:rPr>
          <w:rFonts w:ascii="Arial" w:hAnsi="Arial" w:cs="Arial"/>
        </w:rPr>
        <w:t xml:space="preserve">Objednateli budou </w:t>
      </w:r>
      <w:r w:rsidRPr="0071728C">
        <w:rPr>
          <w:rFonts w:ascii="Arial" w:hAnsi="Arial" w:cs="Arial"/>
          <w:strike/>
        </w:rPr>
        <w:t>před kolaudac</w:t>
      </w:r>
      <w:r w:rsidR="00804E97" w:rsidRPr="0071728C">
        <w:rPr>
          <w:rFonts w:ascii="Arial" w:hAnsi="Arial" w:cs="Arial"/>
          <w:strike/>
        </w:rPr>
        <w:t>í</w:t>
      </w:r>
      <w:r w:rsidRPr="00577BB5">
        <w:rPr>
          <w:rFonts w:ascii="Arial" w:hAnsi="Arial" w:cs="Arial"/>
        </w:rPr>
        <w:t xml:space="preserve"> předány následující doklady:</w:t>
      </w:r>
    </w:p>
    <w:p w14:paraId="070DDE9E"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3A21FAE3" w14:textId="77777777" w:rsidR="0080535D" w:rsidRPr="0071728C" w:rsidRDefault="0080535D" w:rsidP="004D2462">
      <w:pPr>
        <w:numPr>
          <w:ilvl w:val="3"/>
          <w:numId w:val="32"/>
        </w:numPr>
        <w:spacing w:after="120" w:line="280" w:lineRule="exact"/>
        <w:ind w:left="1134" w:hanging="425"/>
        <w:rPr>
          <w:rFonts w:ascii="Arial" w:hAnsi="Arial" w:cs="Arial"/>
          <w:strike/>
        </w:rPr>
      </w:pPr>
      <w:r w:rsidRPr="0071728C">
        <w:rPr>
          <w:rFonts w:ascii="Arial" w:hAnsi="Arial" w:cs="Arial"/>
          <w:strike/>
        </w:rPr>
        <w:t>geodetické zaměření skutečného provedení díla vč. případných geometrických plánů</w:t>
      </w:r>
      <w:r w:rsidR="00577BB5" w:rsidRPr="0071728C">
        <w:rPr>
          <w:rFonts w:ascii="Arial" w:hAnsi="Arial" w:cs="Arial"/>
          <w:strike/>
        </w:rPr>
        <w:t>,</w:t>
      </w:r>
      <w:r w:rsidRPr="0071728C">
        <w:rPr>
          <w:rFonts w:ascii="Arial" w:hAnsi="Arial" w:cs="Arial"/>
          <w:strike/>
        </w:rPr>
        <w:t xml:space="preserve"> a to ve čtyřech vyhotoveních v grafické (tištěné) podobě a v jednom digitálním vyhotovení (CD) ve formátech </w:t>
      </w:r>
      <w:proofErr w:type="spellStart"/>
      <w:r w:rsidRPr="0071728C">
        <w:rPr>
          <w:rFonts w:ascii="Arial" w:hAnsi="Arial" w:cs="Arial"/>
          <w:strike/>
        </w:rPr>
        <w:t>pdf</w:t>
      </w:r>
      <w:proofErr w:type="spellEnd"/>
      <w:r w:rsidRPr="0071728C">
        <w:rPr>
          <w:rFonts w:ascii="Arial" w:hAnsi="Arial" w:cs="Arial"/>
          <w:strike/>
        </w:rPr>
        <w:t xml:space="preserve"> a </w:t>
      </w:r>
      <w:proofErr w:type="spellStart"/>
      <w:r w:rsidRPr="0071728C">
        <w:rPr>
          <w:rFonts w:ascii="Arial" w:hAnsi="Arial" w:cs="Arial"/>
          <w:strike/>
        </w:rPr>
        <w:t>dwg</w:t>
      </w:r>
      <w:proofErr w:type="spellEnd"/>
      <w:r w:rsidRPr="0071728C">
        <w:rPr>
          <w:rFonts w:ascii="Arial" w:hAnsi="Arial" w:cs="Arial"/>
          <w:strike/>
        </w:rPr>
        <w:t>.</w:t>
      </w:r>
      <w:r w:rsidR="004D2462" w:rsidRPr="0071728C">
        <w:rPr>
          <w:rFonts w:ascii="Arial" w:hAnsi="Arial" w:cs="Arial"/>
          <w:strike/>
        </w:rPr>
        <w:t>,</w:t>
      </w:r>
    </w:p>
    <w:p w14:paraId="44A2A5BD"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2EBD243E" w14:textId="77777777" w:rsidR="0080535D" w:rsidRPr="000627AA" w:rsidRDefault="0080535D" w:rsidP="004D2462">
      <w:pPr>
        <w:pStyle w:val="TSlneksmlouvy"/>
        <w:keepNext w:val="0"/>
        <w:numPr>
          <w:ilvl w:val="3"/>
          <w:numId w:val="32"/>
        </w:numPr>
        <w:spacing w:before="120" w:after="120" w:line="288" w:lineRule="auto"/>
        <w:ind w:left="1134" w:hanging="425"/>
        <w:jc w:val="both"/>
        <w:rPr>
          <w:rFonts w:cs="Arial"/>
          <w:b w:val="0"/>
          <w:i/>
          <w:strike/>
          <w:szCs w:val="22"/>
          <w:u w:val="none"/>
        </w:rPr>
      </w:pPr>
      <w:r w:rsidRPr="000627AA">
        <w:rPr>
          <w:rFonts w:cs="Arial"/>
          <w:b w:val="0"/>
          <w:strike/>
          <w:szCs w:val="22"/>
          <w:u w:val="none"/>
        </w:rPr>
        <w:t xml:space="preserve">dokumentace skutečného provedení stavby v souladu s § 4 a přílohou č. 14 vyhlášky č. 499/2006 Sb. </w:t>
      </w:r>
      <w:r w:rsidRPr="000627AA">
        <w:rPr>
          <w:rFonts w:cs="Arial"/>
          <w:b w:val="0"/>
          <w:i/>
          <w:strike/>
          <w:szCs w:val="22"/>
          <w:u w:val="none"/>
        </w:rPr>
        <w:t xml:space="preserve">(případně nebude-li požadována DSP, tak bude znít odst. d: vyznačení, popis a zdůvodnění změn a odchylek skutečného provedení stavby od stavebního povolení a ověřené projektové dokumentace odsouhlasené autorským </w:t>
      </w:r>
      <w:r w:rsidRPr="000627AA">
        <w:rPr>
          <w:rFonts w:cs="Arial"/>
          <w:b w:val="0"/>
          <w:i/>
          <w:strike/>
          <w:szCs w:val="22"/>
          <w:u w:val="none"/>
        </w:rPr>
        <w:lastRenderedPageBreak/>
        <w:t>dozorem, technickým dozorem stavebníka, Stavebníkem a případně stavebním úřadem)</w:t>
      </w:r>
    </w:p>
    <w:p w14:paraId="29243D8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599E2B4C" w14:textId="77777777" w:rsidR="0080535D" w:rsidRPr="00804E97"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bookmarkStart w:id="27" w:name="_Hlk71729279"/>
      <w:r w:rsidRPr="00804E97">
        <w:rPr>
          <w:rFonts w:cs="Arial"/>
          <w:b w:val="0"/>
          <w:szCs w:val="22"/>
          <w:u w:val="none"/>
        </w:rPr>
        <w:t xml:space="preserve">zápis o odstranění případných drobných vad a nedodělků vyplývajících z protokolu o předání a převzetí díla, </w:t>
      </w:r>
    </w:p>
    <w:bookmarkEnd w:id="27"/>
    <w:p w14:paraId="23EFEE4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3241C768" w14:textId="3257E32F" w:rsidR="00C73AD7" w:rsidRPr="00AA40CA" w:rsidRDefault="00C73AD7" w:rsidP="006C0241">
      <w:pPr>
        <w:pStyle w:val="Odstavecseseznamem"/>
        <w:numPr>
          <w:ilvl w:val="0"/>
          <w:numId w:val="32"/>
        </w:numPr>
        <w:jc w:val="both"/>
        <w:rPr>
          <w:rFonts w:ascii="Arial" w:hAnsi="Arial" w:cs="Arial"/>
          <w:strike/>
        </w:rPr>
      </w:pPr>
      <w:bookmarkStart w:id="28" w:name="_Hlk40281101"/>
      <w:r w:rsidRPr="00AA40CA">
        <w:rPr>
          <w:rFonts w:ascii="Arial" w:hAnsi="Arial" w:cs="Arial"/>
          <w:strike/>
        </w:rPr>
        <w:t xml:space="preserve">Objednatel je povinen nejpozději do 5 pracovních dnů ode dne </w:t>
      </w:r>
      <w:bookmarkStart w:id="29" w:name="_Hlk18500891"/>
      <w:r w:rsidRPr="00AA40CA">
        <w:rPr>
          <w:rFonts w:ascii="Arial" w:hAnsi="Arial" w:cs="Arial"/>
          <w:strike/>
        </w:rPr>
        <w:t>nabytí právní moci kolaudačního souhlasu/rozhodnutí zahájit přejímací řízení a řádně v něm pokračovat.</w:t>
      </w:r>
      <w:bookmarkEnd w:id="29"/>
    </w:p>
    <w:p w14:paraId="2A66A43D" w14:textId="254F76AD" w:rsidR="003D21B7" w:rsidRPr="0054723C" w:rsidRDefault="00414852" w:rsidP="006B54C6">
      <w:pPr>
        <w:pStyle w:val="Odstavecseseznamem"/>
        <w:numPr>
          <w:ilvl w:val="0"/>
          <w:numId w:val="32"/>
        </w:numPr>
        <w:jc w:val="both"/>
        <w:rPr>
          <w:rFonts w:ascii="Arial" w:hAnsi="Arial" w:cs="Arial"/>
        </w:rPr>
      </w:pPr>
      <w:bookmarkStart w:id="30" w:name="_Hlk72417743"/>
      <w:bookmarkEnd w:id="28"/>
      <w:r w:rsidRPr="0054723C">
        <w:rPr>
          <w:rFonts w:ascii="Arial" w:hAnsi="Arial" w:cs="Arial"/>
        </w:rPr>
        <w:t xml:space="preserve">V případě, že zhotovitel hodlá dokončit dílo před </w:t>
      </w:r>
      <w:r w:rsidR="00F855F9">
        <w:rPr>
          <w:rFonts w:ascii="Arial" w:hAnsi="Arial" w:cs="Arial"/>
        </w:rPr>
        <w:t>lhůtou</w:t>
      </w:r>
      <w:r w:rsidRPr="0054723C">
        <w:rPr>
          <w:rFonts w:ascii="Arial" w:hAnsi="Arial" w:cs="Arial"/>
        </w:rPr>
        <w:t xml:space="preserve"> sjednan</w:t>
      </w:r>
      <w:r w:rsidR="00F855F9">
        <w:rPr>
          <w:rFonts w:ascii="Arial" w:hAnsi="Arial" w:cs="Arial"/>
        </w:rPr>
        <w:t>ou</w:t>
      </w:r>
      <w:r w:rsidRPr="0054723C">
        <w:rPr>
          <w:rFonts w:ascii="Arial" w:hAnsi="Arial" w:cs="Arial"/>
        </w:rPr>
        <w:t xml:space="preserve"> ve smlouvě, je povinen nové datum dokončení díla objednateli písemně oznámit nejméně 14 dnů předem </w:t>
      </w:r>
      <w:r w:rsidRPr="00514C19">
        <w:rPr>
          <w:rFonts w:ascii="Arial" w:hAnsi="Arial" w:cs="Arial"/>
          <w:strike/>
        </w:rPr>
        <w:t>a současně jej vyzvat k</w:t>
      </w:r>
      <w:r w:rsidR="005673FF" w:rsidRPr="00514C19">
        <w:rPr>
          <w:rFonts w:ascii="Arial" w:hAnsi="Arial" w:cs="Arial"/>
          <w:strike/>
        </w:rPr>
        <w:t xml:space="preserve"> podání žádosti o kolaudaci</w:t>
      </w:r>
      <w:r w:rsidRPr="00514C19">
        <w:rPr>
          <w:rFonts w:ascii="Arial" w:hAnsi="Arial" w:cs="Arial"/>
          <w:strike/>
        </w:rPr>
        <w:t xml:space="preserve">. </w:t>
      </w:r>
      <w:r w:rsidR="003D21B7" w:rsidRPr="0054723C">
        <w:rPr>
          <w:rFonts w:ascii="Arial" w:hAnsi="Arial" w:cs="Arial"/>
        </w:rPr>
        <w:t>Objednatel však není povinen zahájit přejímací řízení před sjednan</w:t>
      </w:r>
      <w:r w:rsidR="00F855F9">
        <w:rPr>
          <w:rFonts w:ascii="Arial" w:hAnsi="Arial" w:cs="Arial"/>
        </w:rPr>
        <w:t>ou</w:t>
      </w:r>
      <w:r w:rsidR="003D21B7" w:rsidRPr="0054723C">
        <w:rPr>
          <w:rFonts w:ascii="Arial" w:hAnsi="Arial" w:cs="Arial"/>
        </w:rPr>
        <w:t xml:space="preserve"> </w:t>
      </w:r>
      <w:r w:rsidR="00F855F9">
        <w:rPr>
          <w:rFonts w:ascii="Arial" w:hAnsi="Arial" w:cs="Arial"/>
        </w:rPr>
        <w:t>lhůtou pro</w:t>
      </w:r>
      <w:r w:rsidR="003D21B7" w:rsidRPr="0054723C">
        <w:rPr>
          <w:rFonts w:ascii="Arial" w:hAnsi="Arial" w:cs="Arial"/>
        </w:rPr>
        <w:t xml:space="preserve"> dokončení díla.</w:t>
      </w:r>
    </w:p>
    <w:bookmarkEnd w:id="30"/>
    <w:p w14:paraId="3EB7838A" w14:textId="594C64E3"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 xml:space="preserve">Poskytnutí </w:t>
      </w:r>
      <w:r w:rsidR="00F855F9">
        <w:rPr>
          <w:rFonts w:ascii="Arial" w:hAnsi="Arial" w:cs="Arial"/>
        </w:rPr>
        <w:t>prodloužení</w:t>
      </w:r>
      <w:r w:rsidRPr="0054723C">
        <w:rPr>
          <w:rFonts w:ascii="Arial" w:hAnsi="Arial" w:cs="Arial"/>
        </w:rPr>
        <w:t xml:space="preserve"> </w:t>
      </w:r>
      <w:r w:rsidR="00F855F9">
        <w:rPr>
          <w:rFonts w:ascii="Arial" w:hAnsi="Arial" w:cs="Arial"/>
        </w:rPr>
        <w:t>lhůty</w:t>
      </w:r>
      <w:r w:rsidRPr="0054723C">
        <w:rPr>
          <w:rFonts w:ascii="Arial" w:hAnsi="Arial" w:cs="Arial"/>
        </w:rPr>
        <w:t xml:space="preserve"> neznamená, že objednatel nemůže uplatnit smluvní sankce za nesplnění </w:t>
      </w:r>
      <w:r w:rsidR="00F855F9">
        <w:rPr>
          <w:rFonts w:ascii="Arial" w:hAnsi="Arial" w:cs="Arial"/>
        </w:rPr>
        <w:t>lhůty</w:t>
      </w:r>
      <w:r w:rsidRPr="0054723C">
        <w:rPr>
          <w:rFonts w:ascii="Arial" w:hAnsi="Arial" w:cs="Arial"/>
        </w:rPr>
        <w:t xml:space="preserve"> dokončení díla.</w:t>
      </w:r>
    </w:p>
    <w:p w14:paraId="213E14A2"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62C73453"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31" w:name="_Ref376427298"/>
      <w:r w:rsidRPr="0054723C">
        <w:rPr>
          <w:rFonts w:cs="Arial"/>
          <w:b w:val="0"/>
          <w:szCs w:val="22"/>
          <w:u w:val="none"/>
        </w:rPr>
        <w:t xml:space="preserve">Dílo bylo dokončeno v souladu s touto smlouvou v rozsahu dle Čl. II. </w:t>
      </w:r>
      <w:r w:rsidR="00F52534">
        <w:rPr>
          <w:rFonts w:cs="Arial"/>
          <w:b w:val="0"/>
          <w:szCs w:val="22"/>
          <w:u w:val="none"/>
        </w:rPr>
        <w:br/>
      </w:r>
      <w:r w:rsidRPr="0054723C">
        <w:rPr>
          <w:rFonts w:cs="Arial"/>
          <w:b w:val="0"/>
          <w:szCs w:val="22"/>
          <w:u w:val="none"/>
        </w:rPr>
        <w:t>a v</w:t>
      </w:r>
      <w:r w:rsidR="00F855F9">
        <w:rPr>
          <w:rFonts w:cs="Arial"/>
          <w:b w:val="0"/>
          <w:szCs w:val="22"/>
          <w:u w:val="none"/>
        </w:rPr>
        <w:t>e</w:t>
      </w:r>
      <w:r w:rsidRPr="0054723C">
        <w:rPr>
          <w:rFonts w:cs="Arial"/>
          <w:b w:val="0"/>
          <w:szCs w:val="22"/>
          <w:u w:val="none"/>
        </w:rPr>
        <w:t> </w:t>
      </w:r>
      <w:r w:rsidR="00F855F9">
        <w:rPr>
          <w:rFonts w:cs="Arial"/>
          <w:b w:val="0"/>
          <w:szCs w:val="22"/>
          <w:u w:val="none"/>
        </w:rPr>
        <w:t>lhůtě</w:t>
      </w:r>
      <w:r w:rsidRPr="0054723C">
        <w:rPr>
          <w:rFonts w:cs="Arial"/>
          <w:b w:val="0"/>
          <w:szCs w:val="22"/>
          <w:u w:val="none"/>
        </w:rPr>
        <w:t xml:space="preserve"> dle Čl. V. této smlouvy.</w:t>
      </w:r>
      <w:bookmarkEnd w:id="31"/>
    </w:p>
    <w:p w14:paraId="70AE227B" w14:textId="23FDCD2A" w:rsidR="00C73AD7" w:rsidRPr="005D7B0B" w:rsidRDefault="00C73AD7" w:rsidP="00C73AD7">
      <w:pPr>
        <w:pStyle w:val="TSlneksmlouvy"/>
        <w:keepNext w:val="0"/>
        <w:numPr>
          <w:ilvl w:val="2"/>
          <w:numId w:val="32"/>
        </w:numPr>
        <w:spacing w:before="120" w:after="120" w:line="288" w:lineRule="auto"/>
        <w:ind w:left="1276" w:hanging="142"/>
        <w:jc w:val="both"/>
        <w:rPr>
          <w:rFonts w:cs="Arial"/>
          <w:b w:val="0"/>
          <w:strike/>
          <w:szCs w:val="22"/>
          <w:u w:val="none"/>
        </w:rPr>
      </w:pPr>
      <w:bookmarkStart w:id="32" w:name="_Hlk40281147"/>
      <w:r w:rsidRPr="005D7B0B">
        <w:rPr>
          <w:rFonts w:cs="Arial"/>
          <w:b w:val="0"/>
          <w:strike/>
          <w:szCs w:val="22"/>
          <w:u w:val="none"/>
        </w:rPr>
        <w:t>Podmínkou úspěšného předání a převzetí díla</w:t>
      </w:r>
      <w:r w:rsidR="006B4E06" w:rsidRPr="005D7B0B">
        <w:rPr>
          <w:rFonts w:cs="Arial"/>
          <w:b w:val="0"/>
          <w:strike/>
          <w:szCs w:val="22"/>
          <w:u w:val="none"/>
        </w:rPr>
        <w:t xml:space="preserve"> bude platný kolaudační souhlas/rozhodnutí</w:t>
      </w:r>
      <w:r w:rsidRPr="005D7B0B">
        <w:rPr>
          <w:rFonts w:cs="Arial"/>
          <w:b w:val="0"/>
          <w:strike/>
          <w:szCs w:val="22"/>
          <w:u w:val="none"/>
        </w:rPr>
        <w:t>. Bez tohoto dokladu nebude dílo objednatelem převzato.</w:t>
      </w:r>
      <w:commentRangeEnd w:id="26"/>
      <w:r w:rsidR="00A568D2">
        <w:rPr>
          <w:rStyle w:val="Odkaznakoment"/>
          <w:rFonts w:ascii="Times New Roman" w:hAnsi="Times New Roman"/>
          <w:b w:val="0"/>
          <w:u w:val="none"/>
        </w:rPr>
        <w:commentReference w:id="26"/>
      </w:r>
    </w:p>
    <w:bookmarkEnd w:id="32"/>
    <w:p w14:paraId="636DAE0F" w14:textId="77777777"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4723C">
        <w:rPr>
          <w:rFonts w:cs="Arial"/>
          <w:szCs w:val="22"/>
          <w:u w:val="none"/>
        </w:rPr>
        <w:t>bez 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lastRenderedPageBreak/>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3E859E75" w14:textId="77777777" w:rsidR="00E23E3E" w:rsidRPr="0054723C" w:rsidRDefault="00E23E3E" w:rsidP="00E23E3E">
      <w:pPr>
        <w:pStyle w:val="TSTextlnkuslovan"/>
        <w:spacing w:after="0"/>
        <w:ind w:left="709" w:firstLine="709"/>
        <w:rPr>
          <w:rFonts w:cs="Arial"/>
          <w:szCs w:val="22"/>
        </w:rPr>
      </w:pPr>
    </w:p>
    <w:p w14:paraId="271CD0F7" w14:textId="77777777" w:rsidR="00E23E3E" w:rsidRPr="0054723C" w:rsidRDefault="00E23E3E" w:rsidP="00E23E3E">
      <w:pPr>
        <w:pStyle w:val="TSTextlnkuslovan"/>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33" w:name="_Ref376427534"/>
      <w:r w:rsidRPr="0054723C">
        <w:rPr>
          <w:rFonts w:cs="Arial"/>
          <w:b w:val="0"/>
          <w:szCs w:val="22"/>
          <w:u w:val="none"/>
        </w:rPr>
        <w:t>Staveniště bylo vyklizeno a případné úpravy okolí byly provedeny do 15 kalendářních dnů po předání a převzetí díla.</w:t>
      </w:r>
      <w:bookmarkEnd w:id="33"/>
    </w:p>
    <w:p w14:paraId="0A12DBB2"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5AB49C99"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F855F9">
        <w:rPr>
          <w:rFonts w:ascii="Arial" w:hAnsi="Arial" w:cs="Arial"/>
        </w:rPr>
        <w:t>Lhůta pro</w:t>
      </w:r>
      <w:r w:rsidRPr="00684A7F">
        <w:rPr>
          <w:rFonts w:ascii="Arial" w:hAnsi="Arial" w:cs="Arial"/>
        </w:rPr>
        <w:t xml:space="preserve"> odstranění bude uveden v protokolu</w:t>
      </w:r>
      <w:r w:rsidR="000B0B17">
        <w:rPr>
          <w:rFonts w:ascii="Arial" w:hAnsi="Arial" w:cs="Arial"/>
        </w:rPr>
        <w:t xml:space="preserve"> </w:t>
      </w:r>
      <w:bookmarkStart w:id="34" w:name="_Hlk72400592"/>
      <w:r w:rsidR="000B0B17">
        <w:rPr>
          <w:rFonts w:ascii="Arial" w:hAnsi="Arial" w:cs="Arial"/>
        </w:rPr>
        <w:t>o předání a převzetí díla</w:t>
      </w:r>
      <w:bookmarkEnd w:id="34"/>
      <w:r w:rsidRPr="00684A7F">
        <w:rPr>
          <w:rFonts w:ascii="Arial" w:hAnsi="Arial" w:cs="Arial"/>
        </w:rPr>
        <w:t xml:space="preserve">. O odstranění drobných vad a nedodělků bude sepsán samostatný protokol o odstranění drobných vad a nedodělků. </w:t>
      </w:r>
    </w:p>
    <w:p w14:paraId="0934343B"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EF6D19">
      <w:pPr>
        <w:pStyle w:val="Odstavecseseznamem"/>
        <w:numPr>
          <w:ilvl w:val="0"/>
          <w:numId w:val="32"/>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316A6E1" w14:textId="77777777" w:rsidR="00E73632" w:rsidRPr="00DE446C"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448D472" w14:textId="77777777" w:rsidR="004711DB" w:rsidRPr="0054723C" w:rsidRDefault="004711DB" w:rsidP="006B54C6">
      <w:pPr>
        <w:jc w:val="center"/>
        <w:rPr>
          <w:rFonts w:ascii="Arial" w:hAnsi="Arial" w:cs="Arial"/>
          <w:b/>
          <w:u w:val="single"/>
        </w:rPr>
      </w:pP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2821D4DB" w14:textId="725BC5C8"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 xml:space="preserve">Povinnost vést stavební deník </w:t>
      </w:r>
      <w:proofErr w:type="gramStart"/>
      <w:r w:rsidRPr="0054723C">
        <w:rPr>
          <w:rFonts w:ascii="Arial" w:hAnsi="Arial" w:cs="Arial"/>
        </w:rPr>
        <w:t>končí</w:t>
      </w:r>
      <w:proofErr w:type="gramEnd"/>
      <w:r w:rsidRPr="0054723C">
        <w:rPr>
          <w:rFonts w:ascii="Arial" w:hAnsi="Arial" w:cs="Arial"/>
        </w:rPr>
        <w:t xml:space="preserve"> dnem odstranění vad a nedodělků z přejímacího řízení nebo vydáním kolaudačního souhlasu (rozhodující je okolno</w:t>
      </w:r>
      <w:r w:rsidR="00080D4E" w:rsidRPr="0054723C">
        <w:rPr>
          <w:rFonts w:ascii="Arial" w:hAnsi="Arial" w:cs="Arial"/>
        </w:rPr>
        <w:t xml:space="preserve">st, která nastane </w:t>
      </w:r>
      <w:r w:rsidR="00040386">
        <w:rPr>
          <w:rFonts w:ascii="Arial" w:hAnsi="Arial" w:cs="Arial"/>
        </w:rPr>
        <w:t>dříve</w:t>
      </w:r>
      <w:r w:rsidR="00080D4E" w:rsidRPr="0054723C">
        <w:rPr>
          <w:rFonts w:ascii="Arial" w:hAnsi="Arial" w:cs="Arial"/>
        </w:rPr>
        <w:t>).</w:t>
      </w:r>
    </w:p>
    <w:p w14:paraId="34EFAB6D"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4A28BDD8"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lastRenderedPageBreak/>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3E00904A" w14:textId="74585B86" w:rsidR="00E73632" w:rsidRPr="00F62064" w:rsidRDefault="007637B1" w:rsidP="00050E94">
      <w:pPr>
        <w:pStyle w:val="Odstavecseseznamem"/>
        <w:numPr>
          <w:ilvl w:val="0"/>
          <w:numId w:val="26"/>
        </w:numPr>
        <w:jc w:val="both"/>
        <w:rPr>
          <w:rFonts w:ascii="Arial" w:hAnsi="Arial" w:cs="Arial"/>
        </w:rPr>
      </w:pPr>
      <w:r w:rsidRPr="0054723C">
        <w:rPr>
          <w:rFonts w:ascii="Arial" w:hAnsi="Arial" w:cs="Arial"/>
        </w:rPr>
        <w:t xml:space="preserve">Zápisy ve stavebním deníku se nepovažují za změnu smlouvy, ale </w:t>
      </w:r>
      <w:proofErr w:type="gramStart"/>
      <w:r w:rsidRPr="0054723C">
        <w:rPr>
          <w:rFonts w:ascii="Arial" w:hAnsi="Arial" w:cs="Arial"/>
        </w:rPr>
        <w:t>slouží</w:t>
      </w:r>
      <w:proofErr w:type="gramEnd"/>
      <w:r w:rsidRPr="0054723C">
        <w:rPr>
          <w:rFonts w:ascii="Arial" w:hAnsi="Arial" w:cs="Arial"/>
        </w:rPr>
        <w:t xml:space="preserve"> jako podklad pro vypracování přísluš</w:t>
      </w:r>
      <w:r w:rsidR="007958B9" w:rsidRPr="0054723C">
        <w:rPr>
          <w:rFonts w:ascii="Arial" w:hAnsi="Arial" w:cs="Arial"/>
        </w:rPr>
        <w:t>ných dodatků smlouvy.</w:t>
      </w:r>
    </w:p>
    <w:p w14:paraId="36AC4B4A" w14:textId="77777777"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506C5E38"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 xml:space="preserve">Zhotovitel poskytne objednateli záruku za jakost díla v délce </w:t>
      </w:r>
      <w:bookmarkStart w:id="35" w:name="_Hlk72400646"/>
      <w:r w:rsidR="00AF7BC4" w:rsidRPr="00AF7BC4">
        <w:rPr>
          <w:rFonts w:ascii="Arial" w:hAnsi="Arial" w:cs="Arial"/>
          <w:b/>
          <w:bCs/>
          <w:lang w:val="en-US"/>
        </w:rPr>
        <w:t xml:space="preserve">60 </w:t>
      </w:r>
      <w:r w:rsidRPr="00AF7BC4">
        <w:rPr>
          <w:rFonts w:ascii="Arial" w:hAnsi="Arial" w:cs="Arial"/>
        </w:rPr>
        <w:t>měsíců</w:t>
      </w:r>
      <w:r w:rsidRPr="0054723C">
        <w:rPr>
          <w:rFonts w:ascii="Arial" w:hAnsi="Arial" w:cs="Arial"/>
        </w:rPr>
        <w:t xml:space="preserve"> </w:t>
      </w:r>
      <w:bookmarkEnd w:id="35"/>
      <w:r w:rsidRPr="0054723C">
        <w:rPr>
          <w:rFonts w:ascii="Arial" w:hAnsi="Arial" w:cs="Arial"/>
        </w:rPr>
        <w:t>ode dne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 bude odpovídat požadavkům platných právních předpisů a norem.</w:t>
      </w:r>
    </w:p>
    <w:p w14:paraId="4F9E33CE" w14:textId="1D751AF0"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6" w:name="_Hlk72400696"/>
      <w:r w:rsidR="00032A5D">
        <w:rPr>
          <w:rFonts w:ascii="Arial" w:hAnsi="Arial" w:cs="Arial"/>
        </w:rPr>
        <w:t>,</w:t>
      </w:r>
      <w:r w:rsidR="00D12A84">
        <w:rPr>
          <w:rFonts w:ascii="Arial" w:hAnsi="Arial" w:cs="Arial"/>
        </w:rPr>
        <w:t xml:space="preserve"> </w:t>
      </w:r>
      <w:r w:rsidR="00032A5D">
        <w:rPr>
          <w:rFonts w:ascii="Arial" w:hAnsi="Arial" w:cs="Arial"/>
        </w:rPr>
        <w:t>a to ve lhůtách počínajících dnem</w:t>
      </w:r>
      <w:bookmarkEnd w:id="36"/>
      <w:r w:rsidR="008833BD">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77777777" w:rsidR="003D21B7" w:rsidRPr="00E55586" w:rsidRDefault="003D21B7" w:rsidP="00EF6D19">
      <w:pPr>
        <w:pStyle w:val="Odstavecseseznamem"/>
        <w:numPr>
          <w:ilvl w:val="0"/>
          <w:numId w:val="31"/>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 vadu díla se jedná </w:t>
      </w:r>
      <w:r w:rsidR="00EF65DB">
        <w:rPr>
          <w:rFonts w:ascii="Arial" w:hAnsi="Arial" w:cs="Arial"/>
        </w:rPr>
        <w:t xml:space="preserve">rovněž </w:t>
      </w:r>
      <w:r w:rsidRPr="0054723C">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w:t>
      </w:r>
      <w:r w:rsidRPr="0054723C">
        <w:rPr>
          <w:rFonts w:ascii="Arial" w:hAnsi="Arial" w:cs="Arial"/>
        </w:rPr>
        <w:lastRenderedPageBreak/>
        <w:t xml:space="preserve">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77777777"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 provádění díla.</w:t>
      </w:r>
    </w:p>
    <w:p w14:paraId="53903462" w14:textId="77777777"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 xml:space="preserve">Záruční lhůta </w:t>
      </w:r>
      <w:proofErr w:type="gramStart"/>
      <w:r w:rsidRPr="00E55586">
        <w:rPr>
          <w:rFonts w:ascii="Arial" w:hAnsi="Arial" w:cs="Arial"/>
        </w:rPr>
        <w:t>neběží</w:t>
      </w:r>
      <w:proofErr w:type="gramEnd"/>
      <w:r w:rsidRPr="00E55586">
        <w:rPr>
          <w:rFonts w:ascii="Arial" w:hAnsi="Arial" w:cs="Arial"/>
        </w:rPr>
        <w:t xml:space="preserve"> po dobu, po kterou objednatel nemohl předmět díla užívat pro vady díla, za které zhotovitel odpovídá. </w:t>
      </w:r>
    </w:p>
    <w:p w14:paraId="5E3665F2" w14:textId="77777777" w:rsidR="00502776" w:rsidRPr="00684A7F" w:rsidRDefault="00502776" w:rsidP="00EF6D19">
      <w:pPr>
        <w:pStyle w:val="Odstavecseseznamem"/>
        <w:numPr>
          <w:ilvl w:val="0"/>
          <w:numId w:val="31"/>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67F1E6A7" w14:textId="5F8C336A" w:rsidR="002E742E" w:rsidRPr="00594BBC" w:rsidRDefault="002E742E" w:rsidP="002E742E">
      <w:pPr>
        <w:pStyle w:val="Odstavecseseznamem"/>
        <w:numPr>
          <w:ilvl w:val="0"/>
          <w:numId w:val="31"/>
        </w:numPr>
        <w:jc w:val="both"/>
        <w:rPr>
          <w:rFonts w:ascii="Arial" w:hAnsi="Arial" w:cs="Arial"/>
        </w:rPr>
      </w:pPr>
      <w:bookmarkStart w:id="37" w:name="_Hlk71729613"/>
      <w:bookmarkStart w:id="38" w:name="_Ref376379662"/>
      <w:r w:rsidRPr="00594BBC">
        <w:rPr>
          <w:rFonts w:ascii="Arial" w:hAnsi="Arial" w:cs="Arial"/>
        </w:rPr>
        <w:t>Zhotovitel se zavazuje uhradit smluvní pokutu ve výši</w:t>
      </w:r>
      <w:r w:rsidR="009D50E3">
        <w:rPr>
          <w:rFonts w:ascii="Arial" w:hAnsi="Arial" w:cs="Arial"/>
        </w:rPr>
        <w:t xml:space="preserve"> 0,5 %</w:t>
      </w:r>
      <w:r w:rsidRPr="00594BBC">
        <w:rPr>
          <w:rFonts w:ascii="Arial" w:hAnsi="Arial" w:cs="Arial"/>
        </w:rPr>
        <w:t xml:space="preserve"> celkové ceny díla bez DPH za každý i započatý kalendářní den prodlení </w:t>
      </w:r>
      <w:r w:rsidR="00F855F9">
        <w:rPr>
          <w:rFonts w:ascii="Arial" w:hAnsi="Arial" w:cs="Arial"/>
        </w:rPr>
        <w:t>lhůty pro</w:t>
      </w:r>
      <w:r w:rsidRPr="00594BBC">
        <w:rPr>
          <w:rFonts w:ascii="Arial" w:hAnsi="Arial" w:cs="Arial"/>
        </w:rPr>
        <w:t xml:space="preserve"> zahájení prací dle této smlouvy.</w:t>
      </w:r>
    </w:p>
    <w:p w14:paraId="69115287" w14:textId="25BA8A30" w:rsidR="002E742E" w:rsidRPr="00594BBC" w:rsidRDefault="002E742E" w:rsidP="002E742E">
      <w:pPr>
        <w:pStyle w:val="Odstavecseseznamem"/>
        <w:numPr>
          <w:ilvl w:val="0"/>
          <w:numId w:val="31"/>
        </w:numPr>
        <w:jc w:val="both"/>
        <w:rPr>
          <w:rFonts w:ascii="Arial" w:hAnsi="Arial" w:cs="Arial"/>
        </w:rPr>
      </w:pPr>
      <w:bookmarkStart w:id="39" w:name="_Hlk71729869"/>
      <w:bookmarkStart w:id="40" w:name="_Hlk71729711"/>
      <w:bookmarkStart w:id="41" w:name="_Hlk71730038"/>
      <w:bookmarkEnd w:id="37"/>
      <w:r w:rsidRPr="00594BBC">
        <w:rPr>
          <w:rFonts w:ascii="Arial" w:hAnsi="Arial" w:cs="Arial"/>
        </w:rPr>
        <w:t>Zhotovitel se zavazuje uhradit smluvní pokutu ve výši</w:t>
      </w:r>
      <w:r w:rsidR="002C7AA2">
        <w:rPr>
          <w:rFonts w:ascii="Arial" w:hAnsi="Arial" w:cs="Arial"/>
        </w:rPr>
        <w:t xml:space="preserve"> 0,5 %</w:t>
      </w:r>
      <w:r w:rsidRPr="00594BBC">
        <w:rPr>
          <w:rFonts w:ascii="Arial" w:hAnsi="Arial" w:cs="Arial"/>
        </w:rPr>
        <w:t>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897FE0D" w14:textId="2D9ADB9B" w:rsidR="002E742E" w:rsidRDefault="002E742E" w:rsidP="002E742E">
      <w:pPr>
        <w:pStyle w:val="Odstavecseseznamem"/>
        <w:numPr>
          <w:ilvl w:val="0"/>
          <w:numId w:val="31"/>
        </w:numPr>
        <w:jc w:val="both"/>
        <w:rPr>
          <w:rFonts w:ascii="Arial" w:hAnsi="Arial" w:cs="Arial"/>
        </w:rPr>
      </w:pPr>
      <w:bookmarkStart w:id="42" w:name="_Hlk71729890"/>
      <w:bookmarkEnd w:id="39"/>
      <w:r w:rsidRPr="00594BBC">
        <w:rPr>
          <w:rFonts w:ascii="Arial" w:hAnsi="Arial" w:cs="Arial"/>
        </w:rPr>
        <w:t>V případě, kdy předávané dílo bude obsahovat vady a nedodělky, se zhotovitel zavazuje uhradit smluvní pokutu ve výši</w:t>
      </w:r>
      <w:r w:rsidR="002C7AA2">
        <w:rPr>
          <w:rFonts w:ascii="Arial" w:hAnsi="Arial" w:cs="Arial"/>
        </w:rPr>
        <w:t xml:space="preserve"> 0,5 %</w:t>
      </w:r>
      <w:r w:rsidRPr="00594BBC">
        <w:rPr>
          <w:rFonts w:ascii="Arial" w:hAnsi="Arial" w:cs="Arial"/>
        </w:rPr>
        <w:t> celkové ceny díla bez DPH za každý i započatý kalendářní den prodlení se sjednan</w:t>
      </w:r>
      <w:r w:rsidR="00F855F9">
        <w:rPr>
          <w:rFonts w:ascii="Arial" w:hAnsi="Arial" w:cs="Arial"/>
        </w:rPr>
        <w:t>ou</w:t>
      </w:r>
      <w:r w:rsidRPr="00594BBC">
        <w:rPr>
          <w:rFonts w:ascii="Arial" w:hAnsi="Arial" w:cs="Arial"/>
        </w:rPr>
        <w:t xml:space="preserve"> </w:t>
      </w:r>
      <w:r w:rsidR="00F855F9">
        <w:rPr>
          <w:rFonts w:ascii="Arial" w:hAnsi="Arial" w:cs="Arial"/>
        </w:rPr>
        <w:t>lh</w:t>
      </w:r>
      <w:r w:rsidR="001E3E5F">
        <w:rPr>
          <w:rFonts w:ascii="Arial" w:hAnsi="Arial" w:cs="Arial"/>
        </w:rPr>
        <w:t>ůtou</w:t>
      </w:r>
      <w:r w:rsidRPr="00594BBC">
        <w:rPr>
          <w:rFonts w:ascii="Arial" w:hAnsi="Arial" w:cs="Arial"/>
        </w:rPr>
        <w:t xml:space="preserve"> odstranění vad a nedodělků. </w:t>
      </w:r>
    </w:p>
    <w:p w14:paraId="031768B0" w14:textId="1DA11BBF" w:rsidR="0080539D" w:rsidRPr="0080539D" w:rsidRDefault="0080539D" w:rsidP="0080539D">
      <w:pPr>
        <w:pStyle w:val="Odstavecseseznamem"/>
        <w:numPr>
          <w:ilvl w:val="0"/>
          <w:numId w:val="31"/>
        </w:numPr>
        <w:jc w:val="both"/>
        <w:rPr>
          <w:rFonts w:ascii="Arial" w:hAnsi="Arial" w:cs="Arial"/>
          <w:lang w:val="x-none"/>
        </w:rPr>
      </w:pPr>
      <w:bookmarkStart w:id="43" w:name="_Hlk72322488"/>
      <w:bookmarkStart w:id="44" w:name="_Hlk72400800"/>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1E3E5F">
        <w:rPr>
          <w:rFonts w:ascii="Arial" w:hAnsi="Arial" w:cs="Arial"/>
        </w:rPr>
        <w:t>lhůtě</w:t>
      </w:r>
      <w:r w:rsidRPr="00D9780F">
        <w:rPr>
          <w:rFonts w:ascii="Arial" w:hAnsi="Arial" w:cs="Arial"/>
          <w:lang w:val="x-none"/>
        </w:rPr>
        <w:t xml:space="preserve">, je povinen zaplatit objednateli smluvní pokutu ve výši </w:t>
      </w:r>
      <w:r w:rsidR="00956920">
        <w:rPr>
          <w:rFonts w:ascii="Arial" w:hAnsi="Arial" w:cs="Arial"/>
        </w:rPr>
        <w:t>0,05 %</w:t>
      </w:r>
      <w:r w:rsidRPr="00D9780F">
        <w:rPr>
          <w:rFonts w:ascii="Arial" w:hAnsi="Arial" w:cs="Arial"/>
          <w:lang w:val="x-none"/>
        </w:rPr>
        <w:t xml:space="preserve">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43"/>
    </w:p>
    <w:bookmarkEnd w:id="38"/>
    <w:bookmarkEnd w:id="40"/>
    <w:bookmarkEnd w:id="42"/>
    <w:bookmarkEnd w:id="44"/>
    <w:p w14:paraId="59FA1FF9" w14:textId="76F793DD" w:rsidR="00502776" w:rsidRPr="00EE022E" w:rsidRDefault="00502776" w:rsidP="00EF6D19">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956920">
        <w:rPr>
          <w:rFonts w:ascii="Arial" w:hAnsi="Arial" w:cs="Arial"/>
        </w:rPr>
        <w:t xml:space="preserve"> </w:t>
      </w:r>
      <w:r w:rsidRPr="0054723C">
        <w:rPr>
          <w:rFonts w:ascii="Arial" w:hAnsi="Arial" w:cs="Arial"/>
        </w:rPr>
        <w:t>000 Kč, a to za každý jednotlivý případ porušení povinnosti.</w:t>
      </w:r>
    </w:p>
    <w:p w14:paraId="6BA978D5" w14:textId="31185454" w:rsidR="002E742E" w:rsidRPr="00EE022E" w:rsidRDefault="002E742E" w:rsidP="002E742E">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956920">
        <w:rPr>
          <w:rFonts w:ascii="Arial" w:hAnsi="Arial" w:cs="Arial"/>
        </w:rPr>
        <w:t xml:space="preserve"> </w:t>
      </w:r>
      <w:r w:rsidRPr="00EE022E">
        <w:rPr>
          <w:rFonts w:ascii="Arial" w:hAnsi="Arial" w:cs="Arial"/>
        </w:rPr>
        <w:t>000Kč bez DPH za každý i započatý den prodlení.</w:t>
      </w:r>
    </w:p>
    <w:p w14:paraId="5F8D7A5D" w14:textId="05E16CA2" w:rsidR="002E742E" w:rsidRPr="00EE022E" w:rsidRDefault="002E742E" w:rsidP="002E742E">
      <w:pPr>
        <w:pStyle w:val="Odstavecseseznamem"/>
        <w:numPr>
          <w:ilvl w:val="0"/>
          <w:numId w:val="31"/>
        </w:numPr>
        <w:jc w:val="both"/>
        <w:rPr>
          <w:rFonts w:ascii="Arial" w:hAnsi="Arial" w:cs="Arial"/>
        </w:rPr>
      </w:pPr>
      <w:bookmarkStart w:id="45" w:name="_Hlk71729741"/>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5</w:t>
      </w:r>
      <w:r w:rsidR="00917F1D">
        <w:rPr>
          <w:rFonts w:ascii="Arial" w:hAnsi="Arial" w:cs="Arial"/>
        </w:rPr>
        <w:t xml:space="preserve"> </w:t>
      </w:r>
      <w:r w:rsidRPr="00EE022E">
        <w:rPr>
          <w:rFonts w:ascii="Arial" w:hAnsi="Arial" w:cs="Arial"/>
        </w:rPr>
        <w:t>000</w:t>
      </w:r>
      <w:r w:rsidR="00DD0BD3">
        <w:rPr>
          <w:rFonts w:ascii="Arial" w:hAnsi="Arial" w:cs="Arial"/>
        </w:rPr>
        <w:t xml:space="preserve"> </w:t>
      </w:r>
      <w:r w:rsidRPr="00EE022E">
        <w:rPr>
          <w:rFonts w:ascii="Arial" w:hAnsi="Arial" w:cs="Arial"/>
        </w:rPr>
        <w:t>Kč za každé jednotlivé porušení povinností.</w:t>
      </w:r>
    </w:p>
    <w:p w14:paraId="519C2CB5" w14:textId="157D4DBF" w:rsidR="002E742E" w:rsidRPr="00EE022E" w:rsidRDefault="002E742E" w:rsidP="002E742E">
      <w:pPr>
        <w:pStyle w:val="Odstavecseseznamem"/>
        <w:numPr>
          <w:ilvl w:val="0"/>
          <w:numId w:val="31"/>
        </w:numPr>
        <w:jc w:val="both"/>
        <w:rPr>
          <w:rFonts w:ascii="Arial" w:hAnsi="Arial" w:cs="Arial"/>
        </w:rPr>
      </w:pPr>
      <w:bookmarkStart w:id="46" w:name="_Hlk71730123"/>
      <w:bookmarkStart w:id="47" w:name="_Hlk71729842"/>
      <w:bookmarkEnd w:id="45"/>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w:t>
      </w:r>
      <w:r w:rsidR="00917F1D">
        <w:rPr>
          <w:rFonts w:ascii="Arial" w:hAnsi="Arial" w:cs="Arial"/>
        </w:rPr>
        <w:t xml:space="preserve"> </w:t>
      </w:r>
      <w:r w:rsidRPr="00EE022E">
        <w:rPr>
          <w:rFonts w:ascii="Arial" w:hAnsi="Arial" w:cs="Arial"/>
        </w:rPr>
        <w:t>000</w:t>
      </w:r>
      <w:r w:rsidR="00DD0BD3">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73882190" w:rsidR="002E742E" w:rsidRPr="00EE022E" w:rsidRDefault="002E742E" w:rsidP="002E742E">
      <w:pPr>
        <w:pStyle w:val="Odstavecseseznamem"/>
        <w:numPr>
          <w:ilvl w:val="0"/>
          <w:numId w:val="31"/>
        </w:numPr>
        <w:jc w:val="both"/>
        <w:rPr>
          <w:rFonts w:ascii="Arial" w:hAnsi="Arial" w:cs="Arial"/>
        </w:rPr>
      </w:pPr>
      <w:bookmarkStart w:id="48" w:name="_Hlk71730082"/>
      <w:bookmarkEnd w:id="46"/>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10</w:t>
      </w:r>
      <w:r w:rsidR="00917F1D">
        <w:rPr>
          <w:rFonts w:ascii="Arial" w:hAnsi="Arial" w:cs="Arial"/>
        </w:rPr>
        <w:t xml:space="preserve"> </w:t>
      </w:r>
      <w:r w:rsidRPr="00EE022E">
        <w:rPr>
          <w:rFonts w:ascii="Arial" w:hAnsi="Arial" w:cs="Arial"/>
        </w:rPr>
        <w:t>000</w:t>
      </w:r>
      <w:r w:rsidR="00DD0BD3">
        <w:rPr>
          <w:rFonts w:ascii="Arial" w:hAnsi="Arial" w:cs="Arial"/>
        </w:rPr>
        <w:t xml:space="preserve"> </w:t>
      </w:r>
      <w:r w:rsidRPr="00EE022E">
        <w:rPr>
          <w:rFonts w:ascii="Arial" w:hAnsi="Arial" w:cs="Arial"/>
        </w:rPr>
        <w:t>Kč za každé jednotlivé porušení povinností.</w:t>
      </w:r>
    </w:p>
    <w:p w14:paraId="1CE1AC93" w14:textId="6135A5AC" w:rsidR="002E742E" w:rsidRPr="00EE022E" w:rsidRDefault="002E742E" w:rsidP="002E742E">
      <w:pPr>
        <w:pStyle w:val="Odstavecseseznamem"/>
        <w:numPr>
          <w:ilvl w:val="0"/>
          <w:numId w:val="31"/>
        </w:numPr>
        <w:jc w:val="both"/>
        <w:rPr>
          <w:rFonts w:ascii="Arial" w:hAnsi="Arial" w:cs="Arial"/>
        </w:rPr>
      </w:pPr>
      <w:bookmarkStart w:id="49" w:name="_Hlk71730139"/>
      <w:bookmarkEnd w:id="48"/>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w:t>
      </w:r>
      <w:r w:rsidR="00917F1D">
        <w:rPr>
          <w:rFonts w:ascii="Arial" w:hAnsi="Arial" w:cs="Arial"/>
        </w:rPr>
        <w:t xml:space="preserve"> </w:t>
      </w:r>
      <w:r w:rsidRPr="00EE022E">
        <w:rPr>
          <w:rFonts w:ascii="Arial" w:hAnsi="Arial" w:cs="Arial"/>
        </w:rPr>
        <w:t>000</w:t>
      </w:r>
      <w:r w:rsidR="00DD0BD3">
        <w:rPr>
          <w:rFonts w:ascii="Arial" w:hAnsi="Arial" w:cs="Arial"/>
        </w:rPr>
        <w:t xml:space="preserve"> </w:t>
      </w:r>
      <w:r w:rsidRPr="00EE022E">
        <w:rPr>
          <w:rFonts w:ascii="Arial" w:hAnsi="Arial" w:cs="Arial"/>
        </w:rPr>
        <w:t>Kč za každé jednotlivé porušení povinností.</w:t>
      </w:r>
    </w:p>
    <w:p w14:paraId="18A63409" w14:textId="4FBE05E5" w:rsidR="002E742E" w:rsidRPr="00EE022E" w:rsidRDefault="002E742E" w:rsidP="002E742E">
      <w:pPr>
        <w:pStyle w:val="Odstavecseseznamem"/>
        <w:numPr>
          <w:ilvl w:val="0"/>
          <w:numId w:val="31"/>
        </w:numPr>
        <w:jc w:val="both"/>
        <w:rPr>
          <w:rFonts w:ascii="Arial" w:hAnsi="Arial" w:cs="Arial"/>
        </w:rPr>
      </w:pPr>
      <w:bookmarkStart w:id="50" w:name="_Hlk71730157"/>
      <w:bookmarkEnd w:id="49"/>
      <w:r w:rsidRPr="00EE022E">
        <w:rPr>
          <w:rFonts w:ascii="Arial" w:hAnsi="Arial" w:cs="Arial"/>
        </w:rPr>
        <w:t>Pokud zhotovitel poruší povinnosti vyplývající z ustanovení čl. VII bod 17, je povinen uhradit objednateli smluvní pokutu ve výši 10</w:t>
      </w:r>
      <w:r w:rsidR="007A59CE">
        <w:rPr>
          <w:rFonts w:ascii="Arial" w:hAnsi="Arial" w:cs="Arial"/>
        </w:rPr>
        <w:t xml:space="preserve"> </w:t>
      </w:r>
      <w:r w:rsidRPr="00EE022E">
        <w:rPr>
          <w:rFonts w:ascii="Arial" w:hAnsi="Arial" w:cs="Arial"/>
        </w:rPr>
        <w:t>000</w:t>
      </w:r>
      <w:r w:rsidR="00DD0BD3">
        <w:rPr>
          <w:rFonts w:ascii="Arial" w:hAnsi="Arial" w:cs="Arial"/>
        </w:rPr>
        <w:t xml:space="preserve"> </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3B26EC53" w14:textId="62BC6457" w:rsidR="002E742E" w:rsidRPr="00EE022E" w:rsidRDefault="002E742E" w:rsidP="002E742E">
      <w:pPr>
        <w:pStyle w:val="Odstavecseseznamem"/>
        <w:numPr>
          <w:ilvl w:val="0"/>
          <w:numId w:val="31"/>
        </w:numPr>
        <w:jc w:val="both"/>
        <w:rPr>
          <w:rFonts w:ascii="Arial" w:hAnsi="Arial" w:cs="Arial"/>
        </w:rPr>
      </w:pPr>
      <w:bookmarkStart w:id="51" w:name="_Hlk71730169"/>
      <w:bookmarkEnd w:id="50"/>
      <w:r w:rsidRPr="00EE022E">
        <w:rPr>
          <w:rFonts w:ascii="Arial" w:hAnsi="Arial" w:cs="Arial"/>
        </w:rPr>
        <w:lastRenderedPageBreak/>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w:t>
      </w:r>
      <w:r w:rsidR="007A59CE">
        <w:rPr>
          <w:rFonts w:ascii="Arial" w:hAnsi="Arial" w:cs="Arial"/>
        </w:rPr>
        <w:t xml:space="preserve"> </w:t>
      </w:r>
      <w:r w:rsidRPr="00EE022E">
        <w:rPr>
          <w:rFonts w:ascii="Arial" w:hAnsi="Arial" w:cs="Arial"/>
        </w:rPr>
        <w:t>000</w:t>
      </w:r>
      <w:r w:rsidR="00DD0BD3">
        <w:rPr>
          <w:rFonts w:ascii="Arial" w:hAnsi="Arial" w:cs="Arial"/>
        </w:rPr>
        <w:t xml:space="preserve"> </w:t>
      </w:r>
      <w:r w:rsidRPr="00EE022E">
        <w:rPr>
          <w:rFonts w:ascii="Arial" w:hAnsi="Arial" w:cs="Arial"/>
        </w:rPr>
        <w:t>Kč za každé jednotlivé porušení povinnosti.</w:t>
      </w:r>
    </w:p>
    <w:p w14:paraId="5F4508B0" w14:textId="03631D2D" w:rsidR="002E742E" w:rsidRPr="00EE022E" w:rsidRDefault="002E742E" w:rsidP="002E742E">
      <w:pPr>
        <w:pStyle w:val="Odstavecseseznamem"/>
        <w:numPr>
          <w:ilvl w:val="0"/>
          <w:numId w:val="31"/>
        </w:numPr>
        <w:jc w:val="both"/>
        <w:rPr>
          <w:rFonts w:ascii="Arial" w:hAnsi="Arial" w:cs="Arial"/>
        </w:rPr>
      </w:pPr>
      <w:bookmarkStart w:id="52" w:name="_Hlk71730184"/>
      <w:bookmarkEnd w:id="51"/>
      <w:r w:rsidRPr="00EE022E">
        <w:rPr>
          <w:rFonts w:ascii="Arial" w:hAnsi="Arial" w:cs="Arial"/>
        </w:rPr>
        <w:t>Pokud zhotovitel nevyzve objednatele ke kontrole a prověření prací dle čl. VII, odst.21, je povinen uhradit objednateli smluvní pokutu ve výši 30</w:t>
      </w:r>
      <w:r w:rsidR="007A59CE">
        <w:rPr>
          <w:rFonts w:ascii="Arial" w:hAnsi="Arial" w:cs="Arial"/>
        </w:rPr>
        <w:t xml:space="preserve"> </w:t>
      </w:r>
      <w:r w:rsidRPr="00EE022E">
        <w:rPr>
          <w:rFonts w:ascii="Arial" w:hAnsi="Arial" w:cs="Arial"/>
        </w:rPr>
        <w:t>000</w:t>
      </w:r>
      <w:r w:rsidR="00DD0BD3">
        <w:rPr>
          <w:rFonts w:ascii="Arial" w:hAnsi="Arial" w:cs="Arial"/>
        </w:rPr>
        <w:t xml:space="preserve"> </w:t>
      </w:r>
      <w:r w:rsidRPr="00EE022E">
        <w:rPr>
          <w:rFonts w:ascii="Arial" w:hAnsi="Arial" w:cs="Arial"/>
        </w:rPr>
        <w:t>Kč, a to za každé jednotlivé porušení povinností.</w:t>
      </w:r>
    </w:p>
    <w:p w14:paraId="18753126" w14:textId="45060B7C" w:rsidR="002A4450" w:rsidRPr="00CC5591" w:rsidRDefault="002A4450" w:rsidP="002A4450">
      <w:pPr>
        <w:pStyle w:val="Odstavecseseznamem"/>
        <w:numPr>
          <w:ilvl w:val="0"/>
          <w:numId w:val="31"/>
        </w:numPr>
        <w:jc w:val="both"/>
        <w:rPr>
          <w:rFonts w:ascii="Arial" w:hAnsi="Arial" w:cs="Arial"/>
        </w:rPr>
      </w:pPr>
      <w:bookmarkStart w:id="53" w:name="_Hlk71730196"/>
      <w:bookmarkEnd w:id="52"/>
      <w:r w:rsidRPr="00CC5591">
        <w:rPr>
          <w:rFonts w:ascii="Arial" w:hAnsi="Arial" w:cs="Arial"/>
        </w:rPr>
        <w:t>Zjistí-li Objednatel porušení kterékoliv povinnosti vyplývající z čl. VII bodu 22 této smlouvy, je oprávněn po Zhotoviteli požadovat a Zhotovitel je povinen uhradit smluvní pokutu ve výši 10</w:t>
      </w:r>
      <w:r w:rsidR="000337BE">
        <w:rPr>
          <w:rFonts w:ascii="Arial" w:hAnsi="Arial" w:cs="Arial"/>
        </w:rPr>
        <w:t xml:space="preserve"> </w:t>
      </w:r>
      <w:r w:rsidRPr="00CC5591">
        <w:rPr>
          <w:rFonts w:ascii="Arial" w:hAnsi="Arial" w:cs="Arial"/>
        </w:rPr>
        <w:t xml:space="preserve">000 za každý zjištěný případ. </w:t>
      </w:r>
    </w:p>
    <w:p w14:paraId="766B2E49" w14:textId="7C137769" w:rsidR="002E742E" w:rsidRPr="000D312B" w:rsidRDefault="0080539D" w:rsidP="005B7257">
      <w:pPr>
        <w:pStyle w:val="Odstavecseseznamem"/>
        <w:numPr>
          <w:ilvl w:val="0"/>
          <w:numId w:val="31"/>
        </w:numPr>
        <w:jc w:val="both"/>
        <w:rPr>
          <w:rFonts w:ascii="Arial" w:hAnsi="Arial" w:cs="Arial"/>
        </w:rPr>
      </w:pPr>
      <w:r w:rsidRPr="00CC5591">
        <w:rPr>
          <w:rFonts w:ascii="Arial" w:hAnsi="Arial" w:cs="Arial"/>
        </w:rPr>
        <w:t>V případech nedodržení povinností zhotovitele, vyplývajících z ustanovení v čl.</w:t>
      </w:r>
      <w:r w:rsidR="00DD0BD3">
        <w:rPr>
          <w:rFonts w:ascii="Arial" w:hAnsi="Arial" w:cs="Arial"/>
        </w:rPr>
        <w:t xml:space="preserve"> </w:t>
      </w:r>
      <w:r w:rsidRPr="00CC5591">
        <w:rPr>
          <w:rFonts w:ascii="Arial" w:hAnsi="Arial" w:cs="Arial"/>
        </w:rPr>
        <w:t>IV, odst.5</w:t>
      </w:r>
      <w:bookmarkStart w:id="54" w:name="_Hlk72329090"/>
      <w:r w:rsidRPr="00CC5591">
        <w:rPr>
          <w:rFonts w:ascii="Arial" w:hAnsi="Arial" w:cs="Arial"/>
        </w:rPr>
        <w:t>,</w:t>
      </w:r>
      <w:bookmarkEnd w:id="54"/>
      <w:r w:rsidRPr="00CC5591">
        <w:rPr>
          <w:rFonts w:ascii="Arial" w:hAnsi="Arial" w:cs="Arial"/>
        </w:rPr>
        <w:t xml:space="preserve"> čl.</w:t>
      </w:r>
      <w:ins w:id="55" w:author="Králová Alžběta Ing." w:date="2023-02-16T10:58:00Z">
        <w:r w:rsidR="00DD0BD3">
          <w:rPr>
            <w:rFonts w:ascii="Arial" w:hAnsi="Arial" w:cs="Arial"/>
          </w:rPr>
          <w:t xml:space="preserve"> </w:t>
        </w:r>
      </w:ins>
      <w:r w:rsidRPr="00CC5591">
        <w:rPr>
          <w:rFonts w:ascii="Arial" w:hAnsi="Arial" w:cs="Arial"/>
        </w:rPr>
        <w:t>VIII, odst.</w:t>
      </w:r>
      <w:r w:rsidR="00461165" w:rsidRPr="000D312B">
        <w:rPr>
          <w:rFonts w:ascii="Arial" w:hAnsi="Arial" w:cs="Arial"/>
        </w:rPr>
        <w:t>2</w:t>
      </w:r>
      <w:r w:rsidR="009F7F3F">
        <w:rPr>
          <w:rFonts w:ascii="Arial" w:hAnsi="Arial" w:cs="Arial"/>
        </w:rPr>
        <w:t xml:space="preserve"> a 3</w:t>
      </w:r>
      <w:r w:rsidRPr="00CC5591">
        <w:rPr>
          <w:rFonts w:ascii="Arial" w:hAnsi="Arial" w:cs="Arial"/>
        </w:rPr>
        <w:t>, čl.</w:t>
      </w:r>
      <w:r w:rsidR="00DD0BD3">
        <w:rPr>
          <w:rFonts w:ascii="Arial" w:hAnsi="Arial" w:cs="Arial"/>
        </w:rPr>
        <w:t xml:space="preserve"> </w:t>
      </w:r>
      <w:r w:rsidRPr="000D312B">
        <w:rPr>
          <w:rFonts w:ascii="Arial" w:hAnsi="Arial" w:cs="Arial"/>
        </w:rPr>
        <w:t>X</w:t>
      </w:r>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56" w:name="_Hlk72330631"/>
      <w:bookmarkStart w:id="57" w:name="_Hlk72921969"/>
      <w:r w:rsidRPr="00CC5591">
        <w:rPr>
          <w:rFonts w:ascii="Arial" w:hAnsi="Arial" w:cs="Arial"/>
        </w:rPr>
        <w:t>10</w:t>
      </w:r>
      <w:r w:rsidR="000337BE">
        <w:rPr>
          <w:rFonts w:ascii="Arial" w:hAnsi="Arial" w:cs="Arial"/>
        </w:rPr>
        <w:t xml:space="preserve"> </w:t>
      </w:r>
      <w:r w:rsidRPr="00CC5591">
        <w:rPr>
          <w:rFonts w:ascii="Arial" w:hAnsi="Arial" w:cs="Arial"/>
        </w:rPr>
        <w:t>000</w:t>
      </w:r>
      <w:r w:rsidR="00DD0BD3">
        <w:rPr>
          <w:rFonts w:ascii="Arial" w:hAnsi="Arial" w:cs="Arial"/>
        </w:rPr>
        <w:t xml:space="preserve"> </w:t>
      </w:r>
      <w:r w:rsidRPr="00CC5591">
        <w:rPr>
          <w:rFonts w:ascii="Arial" w:hAnsi="Arial" w:cs="Arial"/>
        </w:rPr>
        <w:t>Kč</w:t>
      </w:r>
      <w:bookmarkEnd w:id="56"/>
      <w:r w:rsidRPr="00CC5591">
        <w:rPr>
          <w:rFonts w:ascii="Arial" w:hAnsi="Arial" w:cs="Arial"/>
        </w:rPr>
        <w:t xml:space="preserve"> za každý jednotlivý případ porušení povinnosti zhotovitele. </w:t>
      </w:r>
      <w:bookmarkEnd w:id="57"/>
    </w:p>
    <w:p w14:paraId="08DBAB5F" w14:textId="4ACCAC22" w:rsidR="007E39CF" w:rsidRPr="00CC5591" w:rsidRDefault="007E39CF" w:rsidP="007E39CF">
      <w:pPr>
        <w:pStyle w:val="Odstavecseseznamem"/>
        <w:numPr>
          <w:ilvl w:val="0"/>
          <w:numId w:val="31"/>
        </w:numPr>
        <w:jc w:val="both"/>
        <w:rPr>
          <w:rFonts w:ascii="Arial" w:hAnsi="Arial" w:cs="Arial"/>
        </w:rPr>
      </w:pPr>
      <w:bookmarkStart w:id="58" w:name="_Hlk72413080"/>
      <w:bookmarkStart w:id="59" w:name="_Hlk71730637"/>
      <w:bookmarkStart w:id="60" w:name="_Hlk19537860"/>
      <w:bookmarkEnd w:id="41"/>
      <w:bookmarkEnd w:id="47"/>
      <w:bookmarkEnd w:id="53"/>
      <w:r w:rsidRPr="00CC5591">
        <w:rPr>
          <w:rFonts w:ascii="Arial" w:hAnsi="Arial" w:cs="Arial"/>
        </w:rPr>
        <w:t xml:space="preserve">Pokud zhotovitel </w:t>
      </w:r>
      <w:proofErr w:type="gramStart"/>
      <w:r w:rsidRPr="00CC5591">
        <w:rPr>
          <w:rFonts w:ascii="Arial" w:hAnsi="Arial" w:cs="Arial"/>
        </w:rPr>
        <w:t>poruší</w:t>
      </w:r>
      <w:proofErr w:type="gramEnd"/>
      <w:r w:rsidRPr="00CC5591">
        <w:rPr>
          <w:rFonts w:ascii="Arial" w:hAnsi="Arial" w:cs="Arial"/>
        </w:rPr>
        <w:t xml:space="preserve"> povinnost vyplývající z ustanovení čl. XVI</w:t>
      </w:r>
      <w:r w:rsidR="005B7257" w:rsidRPr="00CC5591">
        <w:rPr>
          <w:rFonts w:ascii="Arial" w:hAnsi="Arial" w:cs="Arial"/>
        </w:rPr>
        <w:t>I</w:t>
      </w:r>
      <w:r w:rsidRPr="006A4CA6">
        <w:rPr>
          <w:rFonts w:ascii="Arial" w:hAnsi="Arial" w:cs="Arial"/>
        </w:rPr>
        <w:t xml:space="preserve"> bod </w:t>
      </w:r>
      <w:r w:rsidR="00527BC9" w:rsidRPr="006A4CA6">
        <w:rPr>
          <w:rFonts w:ascii="Arial" w:hAnsi="Arial" w:cs="Arial"/>
        </w:rPr>
        <w:t>1</w:t>
      </w:r>
      <w:r w:rsidR="00527BC9">
        <w:rPr>
          <w:rFonts w:ascii="Arial" w:hAnsi="Arial" w:cs="Arial"/>
        </w:rPr>
        <w:t>1</w:t>
      </w:r>
      <w:r w:rsidRPr="006A4CA6">
        <w:rPr>
          <w:rFonts w:ascii="Arial" w:hAnsi="Arial" w:cs="Arial"/>
        </w:rPr>
        <w:t>, je povinen uhradit objednateli smluvní pokutu ve výši 40</w:t>
      </w:r>
      <w:r w:rsidR="000337BE">
        <w:rPr>
          <w:rFonts w:ascii="Arial" w:hAnsi="Arial" w:cs="Arial"/>
        </w:rPr>
        <w:t xml:space="preserve"> </w:t>
      </w:r>
      <w:r w:rsidRPr="00527BC9">
        <w:rPr>
          <w:rFonts w:ascii="Arial" w:hAnsi="Arial" w:cs="Arial"/>
        </w:rPr>
        <w:t>000 Kč.</w:t>
      </w:r>
    </w:p>
    <w:bookmarkEnd w:id="58"/>
    <w:p w14:paraId="2A788E39" w14:textId="53C4EFDB" w:rsidR="007E39CF" w:rsidRPr="009151C5" w:rsidRDefault="007E39CF" w:rsidP="007E39CF">
      <w:pPr>
        <w:pStyle w:val="Odstavecseseznamem"/>
        <w:numPr>
          <w:ilvl w:val="0"/>
          <w:numId w:val="31"/>
        </w:numPr>
        <w:jc w:val="both"/>
        <w:rPr>
          <w:rFonts w:ascii="Arial" w:hAnsi="Arial" w:cs="Arial"/>
        </w:rPr>
      </w:pPr>
      <w:r w:rsidRPr="00CC5591">
        <w:rPr>
          <w:rFonts w:ascii="Arial" w:hAnsi="Arial" w:cs="Arial"/>
        </w:rPr>
        <w:t>Všechny výše uvedené smluvní pokuty jsou splatné</w:t>
      </w:r>
      <w:r w:rsidRPr="00F62DE1">
        <w:rPr>
          <w:rFonts w:ascii="Arial" w:hAnsi="Arial" w:cs="Arial"/>
        </w:rPr>
        <w:t xml:space="preserve">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bookmarkStart w:id="61" w:name="_Hlk72411382"/>
      <w:r w:rsidR="00032A5D">
        <w:rPr>
          <w:rFonts w:ascii="Arial" w:hAnsi="Arial" w:cs="Arial"/>
        </w:rPr>
        <w:t xml:space="preserve"> </w:t>
      </w:r>
      <w:bookmarkStart w:id="62" w:name="_Hlk72402090"/>
      <w:r w:rsidR="00032A5D">
        <w:rPr>
          <w:rFonts w:ascii="Arial" w:hAnsi="Arial" w:cs="Arial"/>
        </w:rPr>
        <w:t>bez ohledu na výši stanovené pokuty</w:t>
      </w:r>
      <w:bookmarkEnd w:id="61"/>
      <w:r w:rsidR="00032A5D">
        <w:rPr>
          <w:rFonts w:ascii="Arial" w:hAnsi="Arial" w:cs="Arial"/>
        </w:rPr>
        <w:t>.</w:t>
      </w:r>
      <w:bookmarkEnd w:id="62"/>
    </w:p>
    <w:p w14:paraId="6DF4DBAC" w14:textId="77777777" w:rsidR="007E39CF" w:rsidRDefault="007E39CF" w:rsidP="007E39CF">
      <w:pPr>
        <w:pStyle w:val="Odstavecseseznamem"/>
        <w:numPr>
          <w:ilvl w:val="0"/>
          <w:numId w:val="31"/>
        </w:numPr>
        <w:jc w:val="both"/>
        <w:rPr>
          <w:rFonts w:ascii="Arial" w:hAnsi="Arial" w:cs="Arial"/>
        </w:rPr>
      </w:pPr>
      <w:bookmarkStart w:id="63" w:name="_Hlk71730720"/>
      <w:bookmarkEnd w:id="59"/>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224C2C8A" w14:textId="1B676458" w:rsidR="00E73632" w:rsidRPr="000337BE" w:rsidRDefault="0077207C" w:rsidP="000337BE">
      <w:pPr>
        <w:pStyle w:val="Odstavecseseznamem"/>
        <w:numPr>
          <w:ilvl w:val="0"/>
          <w:numId w:val="31"/>
        </w:numPr>
        <w:jc w:val="both"/>
        <w:rPr>
          <w:rFonts w:ascii="Arial" w:hAnsi="Arial" w:cs="Arial"/>
        </w:rPr>
      </w:pPr>
      <w:bookmarkStart w:id="64" w:name="_Hlk72411427"/>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w:t>
      </w:r>
      <w:r w:rsidR="000337BE">
        <w:rPr>
          <w:rFonts w:ascii="Arial" w:hAnsi="Arial" w:cs="Arial"/>
        </w:rPr>
        <w:t xml:space="preserve"> </w:t>
      </w:r>
      <w:r w:rsidRPr="001D4255">
        <w:rPr>
          <w:rFonts w:ascii="Arial" w:hAnsi="Arial" w:cs="Arial"/>
        </w:rPr>
        <w:t>000 Kč za každý jednotlivý případ porušení povinnosti.</w:t>
      </w:r>
      <w:bookmarkEnd w:id="63"/>
      <w:bookmarkEnd w:id="64"/>
      <w:bookmarkEnd w:id="60"/>
    </w:p>
    <w:p w14:paraId="5F5566C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3A9A1E03"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lastRenderedPageBreak/>
        <w:t>kdy zhotovitel využil k plnění př</w:t>
      </w:r>
      <w:r w:rsidR="008756DA" w:rsidRPr="0054723C">
        <w:rPr>
          <w:rFonts w:ascii="Arial" w:hAnsi="Arial" w:cs="Arial"/>
        </w:rPr>
        <w:t>edmětu této smlouvy pod</w:t>
      </w:r>
      <w:r w:rsidR="0038028C">
        <w:rPr>
          <w:rFonts w:ascii="Arial" w:hAnsi="Arial" w:cs="Arial"/>
        </w:rPr>
        <w:t>dodavatele</w:t>
      </w:r>
      <w:r w:rsidRPr="0054723C">
        <w:rPr>
          <w:rFonts w:ascii="Arial" w:hAnsi="Arial" w:cs="Arial"/>
        </w:rPr>
        <w:t xml:space="preserve"> v rozporu s nabídkou zhotovitele v rámci zadávacího řízení na </w:t>
      </w:r>
      <w:r w:rsidR="00693C37">
        <w:rPr>
          <w:rFonts w:ascii="Arial" w:hAnsi="Arial" w:cs="Arial"/>
        </w:rPr>
        <w:t>v</w:t>
      </w:r>
      <w:r w:rsidRPr="0054723C">
        <w:rPr>
          <w:rFonts w:ascii="Arial" w:hAnsi="Arial" w:cs="Arial"/>
        </w:rPr>
        <w:t>eřejnou zakázku nebo bez předchozího souhlasu objednatele</w:t>
      </w:r>
      <w:r w:rsidR="0077207C" w:rsidRPr="0077207C">
        <w:rPr>
          <w:rFonts w:ascii="Arial" w:hAnsi="Arial" w:cs="Arial"/>
        </w:rPr>
        <w:t xml:space="preserve"> </w:t>
      </w:r>
      <w:r w:rsidR="0077207C" w:rsidRPr="001D4255">
        <w:rPr>
          <w:rFonts w:ascii="Arial" w:hAnsi="Arial" w:cs="Arial"/>
        </w:rPr>
        <w:t>a nebude-li sjednána náprava</w:t>
      </w:r>
      <w:r w:rsidRPr="0054723C">
        <w:rPr>
          <w:rFonts w:ascii="Arial" w:hAnsi="Arial" w:cs="Arial"/>
        </w:rPr>
        <w:t xml:space="preserve">, </w:t>
      </w:r>
    </w:p>
    <w:p w14:paraId="7C46E6E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 uzavření této smlouvy</w:t>
      </w:r>
    </w:p>
    <w:p w14:paraId="47152C1F" w14:textId="77777777" w:rsidR="00943F4A"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 prostřednictvím datové schránky podle zákona č. 300/2008 Sb., o elektronických úkonech a autorizované konverzi dokumentů, ve znění pozdějších předpisů.</w:t>
      </w:r>
    </w:p>
    <w:p w14:paraId="03E2BA1A" w14:textId="2D7DB57E" w:rsidR="00943F4A" w:rsidRPr="0054723C" w:rsidRDefault="00943F4A" w:rsidP="00943F4A">
      <w:pPr>
        <w:pStyle w:val="Odstavecseseznamem"/>
        <w:numPr>
          <w:ilvl w:val="0"/>
          <w:numId w:val="22"/>
        </w:numPr>
        <w:jc w:val="both"/>
        <w:rPr>
          <w:rFonts w:ascii="Arial" w:hAnsi="Arial" w:cs="Arial"/>
        </w:rPr>
      </w:pPr>
      <w:bookmarkStart w:id="65" w:name="_Hlk72334899"/>
      <w:bookmarkStart w:id="66" w:name="_Hlk72413243"/>
      <w:bookmarkStart w:id="67"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65"/>
      <w:r w:rsidRPr="0054723C">
        <w:rPr>
          <w:rFonts w:ascii="Arial" w:hAnsi="Arial" w:cs="Arial"/>
        </w:rPr>
        <w:t xml:space="preserve">nejpozději do 15 dnů od účinností odstoupení, nedohodnou-li se strany jinak. </w:t>
      </w:r>
      <w:bookmarkEnd w:id="66"/>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bookmarkEnd w:id="67"/>
    <w:p w14:paraId="1B0F6913" w14:textId="795EDCAE" w:rsidR="00943F4A" w:rsidRPr="00361188" w:rsidRDefault="0086088C" w:rsidP="00943F4A">
      <w:pPr>
        <w:pStyle w:val="Odstavecseseznamem"/>
        <w:numPr>
          <w:ilvl w:val="0"/>
          <w:numId w:val="22"/>
        </w:numPr>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393ECA2E" w14:textId="77777777" w:rsidR="00943F4A" w:rsidRPr="0054723C" w:rsidRDefault="00EF6D19" w:rsidP="00EF6D19">
      <w:pPr>
        <w:spacing w:line="240" w:lineRule="auto"/>
        <w:jc w:val="center"/>
        <w:rPr>
          <w:rFonts w:ascii="Arial" w:hAnsi="Arial" w:cs="Arial"/>
          <w:b/>
          <w:u w:val="single"/>
        </w:rPr>
      </w:pPr>
      <w:proofErr w:type="spellStart"/>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V</w:t>
      </w:r>
      <w:proofErr w:type="spellEnd"/>
      <w:r w:rsidRPr="0054723C">
        <w:rPr>
          <w:rFonts w:ascii="Arial" w:hAnsi="Arial" w:cs="Arial"/>
          <w:b/>
          <w:u w:val="single"/>
        </w:rPr>
        <w:t xml:space="preserve">   </w:t>
      </w:r>
      <w:r w:rsidR="00943F4A" w:rsidRPr="0054723C">
        <w:rPr>
          <w:rFonts w:ascii="Arial" w:hAnsi="Arial" w:cs="Arial"/>
          <w:b/>
          <w:u w:val="single"/>
        </w:rPr>
        <w:t>Povinnost mlčenlivosti a ochrana informací</w:t>
      </w:r>
    </w:p>
    <w:p w14:paraId="38DF1D1B"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626C58D7"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věnovat Důvěrným informacím stejnou ochranu, péči </w:t>
      </w:r>
      <w:r w:rsidR="004711DB" w:rsidRPr="0054723C">
        <w:rPr>
          <w:rFonts w:ascii="Arial" w:hAnsi="Arial" w:cs="Arial"/>
        </w:rPr>
        <w:br/>
      </w:r>
      <w:r w:rsidRPr="0054723C">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1992D9C" w14:textId="263817C9"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 xml:space="preserve">zákona </w:t>
      </w:r>
      <w:r w:rsidRPr="0054723C">
        <w:rPr>
          <w:rFonts w:ascii="Arial" w:hAnsi="Arial" w:cs="Arial"/>
        </w:rPr>
        <w:lastRenderedPageBreak/>
        <w:t>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CFE9FD" w14:textId="3F72BD3A" w:rsidR="006B54C6" w:rsidRPr="00361188" w:rsidRDefault="00943F4A" w:rsidP="001216DB">
      <w:pPr>
        <w:pStyle w:val="Odstavecseseznamem"/>
        <w:numPr>
          <w:ilvl w:val="0"/>
          <w:numId w:val="21"/>
        </w:numPr>
        <w:jc w:val="both"/>
        <w:rPr>
          <w:rFonts w:ascii="Arial" w:hAnsi="Arial" w:cs="Arial"/>
        </w:rPr>
      </w:pPr>
      <w:r w:rsidRPr="0054723C">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A505D96" w14:textId="77777777" w:rsidR="00943F4A" w:rsidRPr="0054723C" w:rsidRDefault="0086088C" w:rsidP="00EF6D19">
      <w:pPr>
        <w:jc w:val="center"/>
        <w:rPr>
          <w:rFonts w:ascii="Arial" w:hAnsi="Arial" w:cs="Arial"/>
          <w:b/>
          <w:u w:val="single"/>
        </w:rPr>
      </w:pPr>
      <w:bookmarkStart w:id="68"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8"/>
    </w:p>
    <w:p w14:paraId="082312B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4490E9EA"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1EFDA0AF"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w:t>
      </w:r>
      <w:r w:rsidR="0038028C">
        <w:rPr>
          <w:rFonts w:ascii="Arial" w:hAnsi="Arial" w:cs="Arial"/>
        </w:rPr>
        <w:t>dodavatele</w:t>
      </w:r>
      <w:r w:rsidRPr="0054723C">
        <w:rPr>
          <w:rFonts w:ascii="Arial" w:hAnsi="Arial" w:cs="Arial"/>
        </w:rPr>
        <w:t xml:space="preserve">), a to zejména pokud jde </w:t>
      </w:r>
      <w:r w:rsidR="004711DB" w:rsidRPr="0054723C">
        <w:rPr>
          <w:rFonts w:ascii="Arial" w:hAnsi="Arial" w:cs="Arial"/>
        </w:rPr>
        <w:br/>
      </w:r>
      <w:r w:rsidRPr="0054723C">
        <w:rPr>
          <w:rFonts w:ascii="Arial" w:hAnsi="Arial" w:cs="Arial"/>
        </w:rPr>
        <w:t>o územní, časový nebo množstevní rozsah užití.</w:t>
      </w:r>
    </w:p>
    <w:p w14:paraId="4281B978"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943F4A">
      <w:pPr>
        <w:pStyle w:val="Odstavecseseznamem"/>
        <w:numPr>
          <w:ilvl w:val="0"/>
          <w:numId w:val="20"/>
        </w:numPr>
        <w:jc w:val="both"/>
        <w:rPr>
          <w:rFonts w:ascii="Arial" w:hAnsi="Arial" w:cs="Arial"/>
        </w:rPr>
      </w:pPr>
      <w:r w:rsidRPr="0054723C">
        <w:rPr>
          <w:rFonts w:ascii="Arial" w:hAnsi="Arial" w:cs="Arial"/>
        </w:rPr>
        <w:t>Objednatel je oprávněn předmět ochrany upravit či jinak měnit, a to bez souhlasu zhotovitele.</w:t>
      </w:r>
    </w:p>
    <w:p w14:paraId="32BC5F9D" w14:textId="77777777" w:rsidR="00050E94" w:rsidRDefault="00050E94" w:rsidP="00050E94">
      <w:pPr>
        <w:pStyle w:val="Odstavecseseznamem"/>
        <w:jc w:val="both"/>
        <w:rPr>
          <w:rFonts w:ascii="Arial" w:hAnsi="Arial" w:cs="Arial"/>
        </w:rPr>
      </w:pPr>
    </w:p>
    <w:p w14:paraId="26E57797" w14:textId="744E98B0" w:rsidR="001851EA" w:rsidRPr="00C86264" w:rsidRDefault="001851EA" w:rsidP="00C86264">
      <w:pPr>
        <w:pStyle w:val="Bezmezer"/>
        <w:jc w:val="center"/>
        <w:rPr>
          <w:rFonts w:ascii="Arial" w:hAnsi="Arial" w:cs="Arial"/>
          <w:b/>
          <w:u w:val="single"/>
        </w:rPr>
      </w:pPr>
      <w:bookmarkStart w:id="69" w:name="_Hlk71731034"/>
      <w:bookmarkStart w:id="70" w:name="_Hlk72411625"/>
      <w:r w:rsidRPr="00C86264">
        <w:rPr>
          <w:rFonts w:ascii="Arial" w:hAnsi="Arial" w:cs="Arial"/>
          <w:b/>
          <w:u w:val="single"/>
        </w:rPr>
        <w:t>Čl. XV</w:t>
      </w:r>
      <w:r w:rsidR="00E6793D" w:rsidRPr="00C86264">
        <w:rPr>
          <w:rFonts w:ascii="Arial" w:hAnsi="Arial" w:cs="Arial"/>
          <w:b/>
          <w:u w:val="single"/>
        </w:rPr>
        <w:t>I</w:t>
      </w:r>
      <w:r w:rsidRPr="00C86264">
        <w:rPr>
          <w:rFonts w:ascii="Arial" w:hAnsi="Arial" w:cs="Arial"/>
          <w:b/>
          <w:u w:val="single"/>
        </w:rPr>
        <w:t>.</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2854C1">
      <w:pPr>
        <w:pStyle w:val="Bezmezer"/>
        <w:numPr>
          <w:ilvl w:val="0"/>
          <w:numId w:val="45"/>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CE6B2E2" w14:textId="77777777" w:rsidR="001851EA" w:rsidRPr="009B3CA0" w:rsidRDefault="001851EA" w:rsidP="001851EA">
      <w:pPr>
        <w:pStyle w:val="Bezmezer"/>
        <w:numPr>
          <w:ilvl w:val="0"/>
          <w:numId w:val="45"/>
        </w:numPr>
        <w:jc w:val="both"/>
        <w:rPr>
          <w:rStyle w:val="l-L2Char"/>
          <w:rFonts w:eastAsiaTheme="minorHAnsi" w:cs="Arial"/>
        </w:rPr>
      </w:pPr>
      <w:r w:rsidRPr="009B3CA0">
        <w:rPr>
          <w:rStyle w:val="l-L2Char"/>
          <w:rFonts w:eastAsiaTheme="minorHAnsi" w:cs="Arial"/>
        </w:rPr>
        <w:t>Písemnosti správně adresované se považují za doručené:</w:t>
      </w:r>
    </w:p>
    <w:p w14:paraId="403132D1" w14:textId="5B166F25" w:rsidR="001851EA" w:rsidRPr="009B3CA0" w:rsidRDefault="001851EA" w:rsidP="000C30FE">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0C30FE">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3A774A60" w14:textId="77777777" w:rsidR="001851EA" w:rsidRPr="00671594" w:rsidRDefault="001851EA" w:rsidP="001851EA">
      <w:pPr>
        <w:pStyle w:val="l-L1"/>
        <w:numPr>
          <w:ilvl w:val="0"/>
          <w:numId w:val="0"/>
        </w:numPr>
        <w:spacing w:before="0" w:after="0"/>
        <w:ind w:left="1505"/>
        <w:jc w:val="both"/>
        <w:rPr>
          <w:rStyle w:val="l-L2Char"/>
          <w:rFonts w:cs="Arial"/>
          <w:b w:val="0"/>
          <w:szCs w:val="22"/>
          <w:u w:val="none"/>
        </w:rPr>
      </w:pPr>
    </w:p>
    <w:p w14:paraId="0D6D2589" w14:textId="75675936" w:rsidR="001851EA" w:rsidRPr="002854C1" w:rsidRDefault="001851EA" w:rsidP="002854C1">
      <w:pPr>
        <w:pStyle w:val="Odstavecseseznamem"/>
        <w:numPr>
          <w:ilvl w:val="0"/>
          <w:numId w:val="45"/>
        </w:numPr>
        <w:spacing w:after="120"/>
        <w:jc w:val="both"/>
        <w:rPr>
          <w:rFonts w:ascii="Arial" w:hAnsi="Arial" w:cs="Arial"/>
        </w:rPr>
      </w:pPr>
      <w:r w:rsidRPr="002854C1">
        <w:rPr>
          <w:rFonts w:ascii="Arial" w:hAnsi="Arial" w:cs="Arial"/>
        </w:rPr>
        <w:t>Kontaktními osobami určenými pro poskytování součinnosti v běžném rozsahu, jsou:</w:t>
      </w:r>
    </w:p>
    <w:p w14:paraId="2F45B863" w14:textId="77777777" w:rsidR="001851EA" w:rsidRPr="008377B5" w:rsidRDefault="001851EA" w:rsidP="002854C1">
      <w:pPr>
        <w:spacing w:after="120"/>
        <w:ind w:left="360" w:firstLine="348"/>
        <w:jc w:val="both"/>
        <w:rPr>
          <w:rFonts w:ascii="Arial" w:hAnsi="Arial" w:cs="Arial"/>
        </w:rPr>
      </w:pPr>
      <w:r w:rsidRPr="008377B5">
        <w:rPr>
          <w:rFonts w:ascii="Arial" w:hAnsi="Arial" w:cs="Arial"/>
        </w:rPr>
        <w:t>Za objednatele:</w:t>
      </w:r>
    </w:p>
    <w:p w14:paraId="3C791574" w14:textId="77777777" w:rsidR="006316E9" w:rsidRPr="008377B5" w:rsidRDefault="006316E9" w:rsidP="006316E9">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Ing. Jiří Gášek</w:t>
      </w:r>
    </w:p>
    <w:p w14:paraId="0C38C9A7" w14:textId="77777777" w:rsidR="006316E9" w:rsidRPr="008377B5" w:rsidRDefault="006316E9" w:rsidP="006316E9">
      <w:pPr>
        <w:spacing w:after="0"/>
        <w:ind w:left="426" w:firstLine="282"/>
        <w:jc w:val="both"/>
        <w:rPr>
          <w:rFonts w:ascii="Arial" w:hAnsi="Arial" w:cs="Arial"/>
        </w:rPr>
      </w:pPr>
      <w:r w:rsidRPr="008377B5">
        <w:rPr>
          <w:rFonts w:ascii="Arial" w:hAnsi="Arial" w:cs="Arial"/>
        </w:rPr>
        <w:lastRenderedPageBreak/>
        <w:t>Tel.:</w:t>
      </w:r>
      <w:r w:rsidRPr="008377B5">
        <w:rPr>
          <w:rFonts w:ascii="Arial" w:hAnsi="Arial" w:cs="Arial"/>
        </w:rPr>
        <w:tab/>
      </w:r>
      <w:r>
        <w:rPr>
          <w:rFonts w:ascii="Arial" w:hAnsi="Arial" w:cs="Arial"/>
        </w:rPr>
        <w:tab/>
      </w:r>
      <w:r>
        <w:rPr>
          <w:rFonts w:ascii="Arial" w:hAnsi="Arial" w:cs="Arial"/>
        </w:rPr>
        <w:tab/>
        <w:t xml:space="preserve">+420 </w:t>
      </w:r>
      <w:r w:rsidRPr="00853C13">
        <w:rPr>
          <w:rFonts w:ascii="Arial" w:eastAsia="Lucida Sans Unicode" w:hAnsi="Arial" w:cs="Arial"/>
        </w:rPr>
        <w:t>727</w:t>
      </w:r>
      <w:r>
        <w:rPr>
          <w:rFonts w:ascii="Arial" w:eastAsia="Lucida Sans Unicode" w:hAnsi="Arial" w:cs="Arial"/>
        </w:rPr>
        <w:t> </w:t>
      </w:r>
      <w:r w:rsidRPr="00853C13">
        <w:rPr>
          <w:rFonts w:ascii="Arial" w:eastAsia="Lucida Sans Unicode" w:hAnsi="Arial" w:cs="Arial"/>
        </w:rPr>
        <w:t>956</w:t>
      </w:r>
      <w:r>
        <w:rPr>
          <w:rFonts w:ascii="Arial" w:eastAsia="Lucida Sans Unicode" w:hAnsi="Arial" w:cs="Arial"/>
        </w:rPr>
        <w:t xml:space="preserve"> </w:t>
      </w:r>
      <w:r w:rsidRPr="00853C13">
        <w:rPr>
          <w:rFonts w:ascii="Arial" w:eastAsia="Lucida Sans Unicode" w:hAnsi="Arial" w:cs="Arial"/>
        </w:rPr>
        <w:t>462</w:t>
      </w:r>
    </w:p>
    <w:p w14:paraId="799CBC38" w14:textId="77777777" w:rsidR="006316E9" w:rsidRPr="008377B5" w:rsidRDefault="006316E9" w:rsidP="006316E9">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j.gasek@spucr.cz</w:t>
      </w:r>
    </w:p>
    <w:p w14:paraId="07DC025A" w14:textId="77777777" w:rsidR="006316E9" w:rsidRDefault="006316E9" w:rsidP="002854C1">
      <w:pPr>
        <w:spacing w:after="120"/>
        <w:ind w:left="426" w:firstLine="282"/>
        <w:jc w:val="both"/>
        <w:rPr>
          <w:rFonts w:ascii="Arial" w:hAnsi="Arial" w:cs="Arial"/>
        </w:rPr>
      </w:pPr>
    </w:p>
    <w:p w14:paraId="6D33940F" w14:textId="77777777" w:rsidR="006316E9" w:rsidRDefault="006316E9" w:rsidP="002854C1">
      <w:pPr>
        <w:spacing w:after="120"/>
        <w:ind w:left="426" w:firstLine="282"/>
        <w:jc w:val="both"/>
        <w:rPr>
          <w:rFonts w:ascii="Arial" w:hAnsi="Arial" w:cs="Arial"/>
        </w:rPr>
      </w:pPr>
    </w:p>
    <w:p w14:paraId="01AB90EA" w14:textId="1E52E54E" w:rsidR="001851EA" w:rsidRPr="008377B5" w:rsidRDefault="001851EA" w:rsidP="002854C1">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2DE3062C" w14:textId="77777777" w:rsidR="001851EA" w:rsidRPr="008377B5" w:rsidRDefault="001851EA" w:rsidP="002854C1">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7970A36B" w14:textId="77777777" w:rsidR="001851EA" w:rsidRPr="008377B5" w:rsidRDefault="001851EA" w:rsidP="002854C1">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635423AA" w14:textId="2D357E01" w:rsidR="001851EA" w:rsidRPr="00E6480A" w:rsidRDefault="001851EA" w:rsidP="00E6480A">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bookmarkEnd w:id="69"/>
    </w:p>
    <w:bookmarkEnd w:id="70"/>
    <w:p w14:paraId="2DE918D6" w14:textId="52A96C1C"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03220B57" w14:textId="028EBF95" w:rsidR="003F38DA" w:rsidRDefault="003F38DA" w:rsidP="003F38DA">
      <w:pPr>
        <w:pStyle w:val="Odstavecseseznamem"/>
        <w:numPr>
          <w:ilvl w:val="0"/>
          <w:numId w:val="19"/>
        </w:numPr>
        <w:jc w:val="both"/>
        <w:rPr>
          <w:rFonts w:ascii="Arial" w:hAnsi="Arial" w:cs="Arial"/>
        </w:rPr>
      </w:pPr>
      <w:bookmarkStart w:id="71" w:name="_Hlk125972308"/>
      <w:bookmarkStart w:id="72" w:name="_Hlk127354765"/>
      <w:r w:rsidRPr="00056A2C">
        <w:rPr>
          <w:rFonts w:ascii="Arial" w:hAnsi="Arial" w:cs="Arial"/>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w:t>
      </w:r>
      <w:r w:rsidR="001E3E5F">
        <w:rPr>
          <w:rFonts w:ascii="Arial" w:hAnsi="Arial" w:cs="Arial"/>
        </w:rPr>
        <w:t>lhůtou pro</w:t>
      </w:r>
      <w:r w:rsidRPr="00056A2C">
        <w:rPr>
          <w:rFonts w:ascii="Arial" w:hAnsi="Arial" w:cs="Arial"/>
        </w:rPr>
        <w:t xml:space="preserve"> splatnost faktury, popř. do 3 pracovních dnů od okamžiku, kdy se objednatel dověděl o vzniku této skutečnosti, nastane-li ve lhůtě kratší než 5 pracovních dní před původní </w:t>
      </w:r>
      <w:r w:rsidR="001E3E5F">
        <w:rPr>
          <w:rFonts w:ascii="Arial" w:hAnsi="Arial" w:cs="Arial"/>
        </w:rPr>
        <w:t>lhůtou</w:t>
      </w:r>
      <w:r w:rsidRPr="00056A2C">
        <w:rPr>
          <w:rFonts w:ascii="Arial" w:hAnsi="Arial" w:cs="Arial"/>
        </w:rPr>
        <w:t xml:space="preserve"> splatnosti faktury.</w:t>
      </w:r>
    </w:p>
    <w:bookmarkEnd w:id="71"/>
    <w:p w14:paraId="56788A5B" w14:textId="77777777" w:rsidR="003F38DA" w:rsidRPr="0054723C" w:rsidRDefault="003F38DA" w:rsidP="003F38DA">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6960B29A" w14:textId="77777777" w:rsidR="003F38DA" w:rsidRPr="0054723C" w:rsidRDefault="003F38DA" w:rsidP="003F38DA">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bookmarkEnd w:id="72"/>
    <w:p w14:paraId="41D95CB8" w14:textId="7DAE9A2A"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Každá změna </w:t>
      </w:r>
      <w:r w:rsidR="00597BAF" w:rsidRPr="0054723C">
        <w:rPr>
          <w:rFonts w:ascii="Arial" w:hAnsi="Arial" w:cs="Arial"/>
        </w:rPr>
        <w:t>pod</w:t>
      </w:r>
      <w:r w:rsidR="0038028C">
        <w:rPr>
          <w:rFonts w:ascii="Arial" w:hAnsi="Arial" w:cs="Arial"/>
        </w:rPr>
        <w:t>dodavatele</w:t>
      </w:r>
      <w:r w:rsidRPr="0054723C">
        <w:rPr>
          <w:rFonts w:ascii="Arial" w:hAnsi="Arial" w:cs="Arial"/>
        </w:rPr>
        <w:t xml:space="preserve"> musí být předem s objednatelem projednána a odsouhlasena. </w:t>
      </w:r>
    </w:p>
    <w:p w14:paraId="4AC6C8DF" w14:textId="6E6B451B"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Ke změně pod</w:t>
      </w:r>
      <w:r w:rsidR="0038028C">
        <w:rPr>
          <w:rFonts w:ascii="Arial" w:hAnsi="Arial" w:cs="Arial"/>
        </w:rPr>
        <w:t>dodavatelů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rPr>
        <w:t>, že každý náhradní pod</w:t>
      </w:r>
      <w:r w:rsidR="0038028C">
        <w:rPr>
          <w:rFonts w:ascii="Arial" w:hAnsi="Arial" w:cs="Arial"/>
        </w:rPr>
        <w:t>dodavatel</w:t>
      </w:r>
      <w:r w:rsidR="00943F4A" w:rsidRPr="0054723C">
        <w:rPr>
          <w:rFonts w:ascii="Arial" w:hAnsi="Arial" w:cs="Arial"/>
        </w:rPr>
        <w:t xml:space="preserve"> či osoba bude splňovat požadovanou část kvalifikace jako </w:t>
      </w:r>
      <w:r w:rsidR="00597BAF" w:rsidRPr="0054723C">
        <w:rPr>
          <w:rFonts w:ascii="Arial" w:hAnsi="Arial" w:cs="Arial"/>
        </w:rPr>
        <w:t>pod</w:t>
      </w:r>
      <w:r w:rsidR="0038028C">
        <w:rPr>
          <w:rFonts w:ascii="Arial" w:hAnsi="Arial" w:cs="Arial"/>
        </w:rPr>
        <w:t>dodavatel</w:t>
      </w:r>
      <w:r w:rsidR="00943F4A" w:rsidRPr="0054723C">
        <w:rPr>
          <w:rFonts w:ascii="Arial" w:hAnsi="Arial" w:cs="Arial"/>
        </w:rPr>
        <w:t xml:space="preserve"> či osoba předchozí, a to ve stejném nebo větším rozsahu.</w:t>
      </w:r>
      <w:r w:rsidR="00922B4E" w:rsidRPr="0054723C">
        <w:rPr>
          <w:rFonts w:ascii="Arial" w:hAnsi="Arial" w:cs="Arial"/>
        </w:rPr>
        <w:t xml:space="preserve"> Nový pod</w:t>
      </w:r>
      <w:r w:rsidR="0038028C">
        <w:rPr>
          <w:rFonts w:ascii="Arial" w:hAnsi="Arial" w:cs="Arial"/>
        </w:rPr>
        <w:t>dodavatel</w:t>
      </w:r>
      <w:r w:rsidR="00922B4E" w:rsidRPr="0054723C">
        <w:rPr>
          <w:rFonts w:ascii="Arial" w:hAnsi="Arial" w:cs="Arial"/>
        </w:rPr>
        <w:t xml:space="preserve"> musí splňovat kvalifikaci minimálně v rozsahu, v jakém byla prokázána v zadávacím řízení</w:t>
      </w:r>
    </w:p>
    <w:p w14:paraId="0B759A5A" w14:textId="77777777" w:rsidR="00943F4A" w:rsidRPr="0054723C" w:rsidRDefault="00943F4A" w:rsidP="00EF6D19">
      <w:pPr>
        <w:pStyle w:val="Odstavecseseznamem"/>
        <w:numPr>
          <w:ilvl w:val="0"/>
          <w:numId w:val="19"/>
        </w:numPr>
        <w:jc w:val="both"/>
        <w:rPr>
          <w:rFonts w:ascii="Arial" w:hAnsi="Arial" w:cs="Arial"/>
        </w:rPr>
      </w:pPr>
      <w:bookmarkStart w:id="73"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73"/>
    </w:p>
    <w:p w14:paraId="39AF143C"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lastRenderedPageBreak/>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77777777" w:rsidR="00943F4A" w:rsidRPr="0054723C" w:rsidRDefault="00943F4A" w:rsidP="00AD08F7">
      <w:pPr>
        <w:pStyle w:val="Odstavecseseznamem"/>
        <w:numPr>
          <w:ilvl w:val="0"/>
          <w:numId w:val="19"/>
        </w:numPr>
        <w:spacing w:after="0"/>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3975EB52" w14:textId="77777777" w:rsidR="00412798" w:rsidRDefault="00412798" w:rsidP="00AD08F7">
      <w:pPr>
        <w:rPr>
          <w:rFonts w:ascii="Arial" w:hAnsi="Arial" w:cs="Arial"/>
          <w:b/>
          <w:u w:val="single"/>
        </w:rPr>
      </w:pP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15362DB1" w:rsidR="0080539D" w:rsidRPr="007E4A10" w:rsidRDefault="00661ABF" w:rsidP="0080539D">
      <w:pPr>
        <w:pStyle w:val="Odstavecseseznamem"/>
        <w:numPr>
          <w:ilvl w:val="0"/>
          <w:numId w:val="37"/>
        </w:numPr>
        <w:jc w:val="both"/>
        <w:rPr>
          <w:rFonts w:ascii="Arial" w:hAnsi="Arial" w:cs="Arial"/>
        </w:rPr>
      </w:pPr>
      <w:r w:rsidRPr="0080539D">
        <w:rPr>
          <w:rFonts w:ascii="Arial" w:hAnsi="Arial" w:cs="Arial"/>
        </w:rPr>
        <w:t xml:space="preserve">Objednatel si vyhrazuje právo kdykoliv v průběhu plnění předmětu smlouvy bez uvedení důvodu snížit nebo zvýšit druh a rozsah jednotlivých prací či dodávek. </w:t>
      </w:r>
      <w:bookmarkStart w:id="74" w:name="_Hlk72411688"/>
      <w:bookmarkStart w:id="75" w:name="_Hlk72402434"/>
      <w:bookmarkStart w:id="76" w:name="_Hlk71731415"/>
      <w:r w:rsidR="0080539D">
        <w:rPr>
          <w:rFonts w:ascii="Arial" w:hAnsi="Arial" w:cs="Arial"/>
        </w:rPr>
        <w:t>Avšak vždy pouze v souladu se ZZVZ</w:t>
      </w:r>
      <w:bookmarkEnd w:id="74"/>
      <w:r w:rsidR="0080539D">
        <w:rPr>
          <w:rFonts w:ascii="Arial" w:hAnsi="Arial" w:cs="Arial"/>
        </w:rPr>
        <w:t>.</w:t>
      </w:r>
      <w:bookmarkEnd w:id="75"/>
    </w:p>
    <w:bookmarkEnd w:id="76"/>
    <w:p w14:paraId="62463BAC" w14:textId="2903DF16" w:rsidR="00661ABF" w:rsidRPr="0080539D" w:rsidRDefault="00022A44" w:rsidP="005B20A3">
      <w:pPr>
        <w:pStyle w:val="Odstavecseseznamem"/>
        <w:numPr>
          <w:ilvl w:val="0"/>
          <w:numId w:val="37"/>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48DF0A15" w:rsidR="00022A44" w:rsidRPr="007E4A10" w:rsidRDefault="00022A44" w:rsidP="009A217B">
      <w:pPr>
        <w:pStyle w:val="Odstavecseseznamem"/>
        <w:numPr>
          <w:ilvl w:val="0"/>
          <w:numId w:val="37"/>
        </w:numPr>
        <w:jc w:val="both"/>
        <w:rPr>
          <w:rFonts w:ascii="Arial" w:hAnsi="Arial" w:cs="Arial"/>
        </w:rPr>
      </w:pPr>
      <w:bookmarkStart w:id="77"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 xml:space="preserve">tek </w:t>
      </w:r>
      <w:r w:rsidR="00F71698">
        <w:rPr>
          <w:rFonts w:ascii="Arial" w:hAnsi="Arial" w:cs="Arial"/>
        </w:rPr>
        <w:t>ke</w:t>
      </w:r>
      <w:r w:rsidR="009A217B" w:rsidRPr="007E4A10">
        <w:rPr>
          <w:rFonts w:ascii="Arial" w:hAnsi="Arial" w:cs="Arial"/>
        </w:rPr>
        <w:t xml:space="preserve"> </w:t>
      </w:r>
      <w:r w:rsidR="00F71698">
        <w:rPr>
          <w:rFonts w:ascii="Arial" w:hAnsi="Arial" w:cs="Arial"/>
        </w:rPr>
        <w:t xml:space="preserve">smlouvě s </w:t>
      </w:r>
      <w:r w:rsidR="009A217B" w:rsidRPr="007E4A10">
        <w:rPr>
          <w:rFonts w:ascii="Arial" w:hAnsi="Arial" w:cs="Arial"/>
        </w:rPr>
        <w:t>ujednáním o ceně</w:t>
      </w:r>
      <w:r w:rsidRPr="007E4A10">
        <w:rPr>
          <w:rFonts w:ascii="Arial" w:hAnsi="Arial" w:cs="Arial"/>
        </w:rPr>
        <w:t xml:space="preserve"> a vlivu na </w:t>
      </w:r>
      <w:r w:rsidR="001E3E5F">
        <w:rPr>
          <w:rFonts w:ascii="Arial" w:hAnsi="Arial" w:cs="Arial"/>
        </w:rPr>
        <w:t>lhůtu pro</w:t>
      </w:r>
      <w:r w:rsidRPr="007E4A10">
        <w:rPr>
          <w:rFonts w:ascii="Arial" w:hAnsi="Arial" w:cs="Arial"/>
        </w:rPr>
        <w:t xml:space="preserve">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77"/>
    <w:p w14:paraId="3C1BCEBF" w14:textId="5EA60488" w:rsidR="003F7FD2" w:rsidRPr="007E4A10" w:rsidRDefault="003F7FD2" w:rsidP="009A217B">
      <w:pPr>
        <w:pStyle w:val="Odstavecseseznamem"/>
        <w:numPr>
          <w:ilvl w:val="0"/>
          <w:numId w:val="37"/>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xml:space="preserve">. Zhotovitel není oprávněn začít </w:t>
      </w:r>
      <w:r w:rsidR="009A217B" w:rsidRPr="007E4A10">
        <w:rPr>
          <w:rFonts w:ascii="Arial" w:hAnsi="Arial" w:cs="Arial"/>
        </w:rPr>
        <w:br/>
      </w:r>
      <w:r w:rsidRPr="007E4A10">
        <w:rPr>
          <w:rFonts w:ascii="Arial" w:hAnsi="Arial" w:cs="Arial"/>
        </w:rPr>
        <w:t xml:space="preserve">s realizací nepodstatných změn závazku ze smlouvy předtím, než je objednatel písemně odsouhlasí včetně jejich ceny.  </w:t>
      </w:r>
    </w:p>
    <w:p w14:paraId="11D74CE8" w14:textId="223875F1" w:rsidR="00661ABF" w:rsidRPr="007E4A10" w:rsidRDefault="00661ABF" w:rsidP="00661ABF">
      <w:pPr>
        <w:pStyle w:val="Odstavecseseznamem"/>
        <w:numPr>
          <w:ilvl w:val="0"/>
          <w:numId w:val="37"/>
        </w:numPr>
        <w:jc w:val="both"/>
        <w:rPr>
          <w:rFonts w:ascii="Arial" w:hAnsi="Arial" w:cs="Arial"/>
        </w:rPr>
      </w:pPr>
      <w:bookmarkStart w:id="78"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78"/>
    <w:p w14:paraId="0BAE19C1" w14:textId="77777777"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311EC0CE" w14:textId="77777777" w:rsidR="00EC1D93" w:rsidRPr="007E4A10" w:rsidRDefault="00EC1D93" w:rsidP="00EC1D93">
      <w:pPr>
        <w:pStyle w:val="Odstavecseseznamem"/>
        <w:numPr>
          <w:ilvl w:val="0"/>
          <w:numId w:val="37"/>
        </w:numPr>
        <w:jc w:val="both"/>
        <w:rPr>
          <w:rFonts w:ascii="Arial" w:hAnsi="Arial" w:cs="Arial"/>
        </w:rPr>
      </w:pPr>
      <w:bookmarkStart w:id="79" w:name="_Hlk13049894"/>
      <w:bookmarkStart w:id="80"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D76174" w14:textId="77777777" w:rsidR="00EC1D93" w:rsidRPr="007E4A10" w:rsidRDefault="00EC1D93" w:rsidP="00EC1D93">
      <w:pPr>
        <w:pStyle w:val="Odstavecseseznamem"/>
        <w:numPr>
          <w:ilvl w:val="0"/>
          <w:numId w:val="37"/>
        </w:numPr>
        <w:jc w:val="both"/>
        <w:rPr>
          <w:rFonts w:ascii="Arial" w:hAnsi="Arial" w:cs="Arial"/>
        </w:rPr>
      </w:pPr>
      <w:bookmarkStart w:id="81" w:name="_Hlk13049910"/>
      <w:bookmarkEnd w:id="79"/>
      <w:r w:rsidRPr="007E4A10">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w:t>
      </w:r>
      <w:r w:rsidRPr="007E4A10">
        <w:rPr>
          <w:rFonts w:ascii="Arial" w:hAnsi="Arial" w:cs="Arial"/>
          <w:iCs/>
        </w:rPr>
        <w:lastRenderedPageBreak/>
        <w:t>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 xml:space="preserve">(celková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80"/>
    <w:bookmarkEnd w:id="81"/>
    <w:p w14:paraId="4EE8CB9A" w14:textId="29B320D2" w:rsidR="005E4B80" w:rsidRPr="00172321" w:rsidRDefault="003F7FD2" w:rsidP="00172321">
      <w:pPr>
        <w:pStyle w:val="Odstavecseseznamem"/>
        <w:numPr>
          <w:ilvl w:val="0"/>
          <w:numId w:val="37"/>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w:t>
      </w:r>
      <w:proofErr w:type="spellStart"/>
      <w:r w:rsidR="002F09E5" w:rsidRPr="007E4A10">
        <w:rPr>
          <w:rFonts w:ascii="Arial" w:hAnsi="Arial" w:cs="Arial"/>
        </w:rPr>
        <w:t>unixml</w:t>
      </w:r>
      <w:proofErr w:type="spellEnd"/>
      <w:r w:rsidR="002F09E5" w:rsidRPr="007E4A10">
        <w:rPr>
          <w:rFonts w:ascii="Arial" w:hAnsi="Arial" w:cs="Arial"/>
        </w:rPr>
        <w:t xml:space="preserve"> (specifikace na </w:t>
      </w:r>
      <w:hyperlink r:id="rId18"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53D7A032" w14:textId="77777777" w:rsidR="006B54C6" w:rsidRPr="0054723C" w:rsidRDefault="006B54C6" w:rsidP="001216DB">
      <w:pPr>
        <w:rPr>
          <w:rFonts w:ascii="Arial" w:hAnsi="Arial" w:cs="Arial"/>
          <w:b/>
          <w:u w:val="single"/>
        </w:rPr>
      </w:pP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CC5BD7">
      <w:pPr>
        <w:pStyle w:val="Odstavecseseznamem"/>
        <w:numPr>
          <w:ilvl w:val="0"/>
          <w:numId w:val="18"/>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32DC7109"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5FFE7CE" w14:textId="77777777"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556C9ECE" w14:textId="042C6B6D" w:rsidR="00CC5BD7" w:rsidRPr="00BA17CA" w:rsidRDefault="00CC5BD7" w:rsidP="00D92CB7">
      <w:pPr>
        <w:pStyle w:val="Odstavecseseznamem"/>
        <w:numPr>
          <w:ilvl w:val="0"/>
          <w:numId w:val="18"/>
        </w:numPr>
        <w:jc w:val="both"/>
        <w:rPr>
          <w:rFonts w:ascii="Arial" w:hAnsi="Arial" w:cs="Arial"/>
        </w:rPr>
      </w:pPr>
      <w:r w:rsidRPr="00BA17CA">
        <w:rPr>
          <w:rFonts w:ascii="Arial" w:hAnsi="Arial" w:cs="Arial"/>
        </w:rPr>
        <w:t xml:space="preserve">Smlouva nabývá platnosti dnem podpisu smluvních stran a účinnosti dnem jejího uveřejnění v registru smluv dle </w:t>
      </w:r>
      <w:proofErr w:type="spellStart"/>
      <w:r w:rsidRPr="00BA17CA">
        <w:rPr>
          <w:rFonts w:ascii="Arial" w:hAnsi="Arial" w:cs="Arial"/>
        </w:rPr>
        <w:t>ust</w:t>
      </w:r>
      <w:proofErr w:type="spellEnd"/>
      <w:r w:rsidRPr="00BA17CA">
        <w:rPr>
          <w:rFonts w:ascii="Arial" w:hAnsi="Arial" w:cs="Arial"/>
        </w:rPr>
        <w:t>. § 6 odst. 1 zákona č. 340/2015 Sb., o registru smluv.</w:t>
      </w:r>
    </w:p>
    <w:p w14:paraId="43151DED" w14:textId="77777777" w:rsidR="00943F4A" w:rsidRPr="0054723C" w:rsidRDefault="00943F4A" w:rsidP="00EF6D19">
      <w:pPr>
        <w:pStyle w:val="Odstavecseseznamem"/>
        <w:numPr>
          <w:ilvl w:val="0"/>
          <w:numId w:val="18"/>
        </w:numPr>
        <w:jc w:val="both"/>
        <w:rPr>
          <w:rFonts w:ascii="Arial" w:hAnsi="Arial" w:cs="Arial"/>
        </w:rPr>
      </w:pPr>
      <w:r w:rsidRPr="00BA17CA">
        <w:rPr>
          <w:rFonts w:ascii="Arial" w:hAnsi="Arial" w:cs="Arial"/>
        </w:rPr>
        <w:t>Ustanovení smlouvy je možno měnit nebo zrušit</w:t>
      </w:r>
      <w:r w:rsidR="00E73632" w:rsidRPr="00BA17CA">
        <w:rPr>
          <w:rFonts w:ascii="Arial" w:hAnsi="Arial" w:cs="Arial"/>
        </w:rPr>
        <w:t xml:space="preserve"> pouze písemnou formou –</w:t>
      </w:r>
      <w:r w:rsidR="00630319" w:rsidRPr="00BA17CA">
        <w:rPr>
          <w:rFonts w:ascii="Arial" w:hAnsi="Arial" w:cs="Arial"/>
        </w:rPr>
        <w:t xml:space="preserve"> </w:t>
      </w:r>
      <w:r w:rsidR="00E73632" w:rsidRPr="00BA17CA">
        <w:rPr>
          <w:rFonts w:ascii="Arial" w:hAnsi="Arial" w:cs="Arial"/>
        </w:rPr>
        <w:t>dodatk</w:t>
      </w:r>
      <w:r w:rsidR="00630319" w:rsidRPr="00BA17CA">
        <w:rPr>
          <w:rFonts w:ascii="Arial" w:hAnsi="Arial" w:cs="Arial"/>
        </w:rPr>
        <w:t>em</w:t>
      </w:r>
      <w:r w:rsidRPr="00BA17CA">
        <w:rPr>
          <w:rFonts w:ascii="Arial" w:hAnsi="Arial" w:cs="Arial"/>
        </w:rPr>
        <w:t xml:space="preserve"> podepsaným</w:t>
      </w:r>
      <w:r w:rsidRPr="0054723C">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C29E5D1" w14:textId="77777777"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Nedílnou součást smlouvy </w:t>
      </w:r>
      <w:proofErr w:type="gramStart"/>
      <w:r w:rsidRPr="0054723C">
        <w:rPr>
          <w:rFonts w:ascii="Arial" w:hAnsi="Arial" w:cs="Arial"/>
        </w:rPr>
        <w:t>tvoří</w:t>
      </w:r>
      <w:proofErr w:type="gramEnd"/>
      <w:r w:rsidRPr="0054723C">
        <w:rPr>
          <w:rFonts w:ascii="Arial" w:hAnsi="Arial" w:cs="Arial"/>
        </w:rPr>
        <w:t xml:space="preserve"> tyto přílohy: </w:t>
      </w:r>
    </w:p>
    <w:p w14:paraId="0E6238CD" w14:textId="77777777" w:rsidR="00943F4A" w:rsidRPr="0054723C" w:rsidRDefault="00943F4A" w:rsidP="00EF6D19">
      <w:pPr>
        <w:pStyle w:val="Odstavecseseznamem"/>
        <w:numPr>
          <w:ilvl w:val="1"/>
          <w:numId w:val="18"/>
        </w:numPr>
        <w:tabs>
          <w:tab w:val="num" w:pos="1588"/>
        </w:tabs>
        <w:jc w:val="both"/>
        <w:rPr>
          <w:rFonts w:ascii="Arial" w:hAnsi="Arial" w:cs="Arial"/>
        </w:rPr>
      </w:pPr>
      <w:r w:rsidRPr="0054723C">
        <w:rPr>
          <w:rFonts w:ascii="Arial" w:hAnsi="Arial" w:cs="Arial"/>
        </w:rPr>
        <w:t xml:space="preserve">Přílohou č. 1 této smlouvy je specifikace díla a závazný harmonogram postupu prací. </w:t>
      </w:r>
    </w:p>
    <w:p w14:paraId="6929DAF3" w14:textId="036F48B1" w:rsidR="00943F4A" w:rsidRPr="00172321" w:rsidRDefault="00943F4A" w:rsidP="003929D1">
      <w:pPr>
        <w:pStyle w:val="Odstavecseseznamem"/>
        <w:numPr>
          <w:ilvl w:val="1"/>
          <w:numId w:val="18"/>
        </w:numPr>
        <w:tabs>
          <w:tab w:val="num" w:pos="1588"/>
        </w:tabs>
        <w:jc w:val="both"/>
        <w:rPr>
          <w:rFonts w:ascii="Arial" w:hAnsi="Arial" w:cs="Arial"/>
        </w:rPr>
      </w:pPr>
      <w:r w:rsidRPr="0054723C">
        <w:rPr>
          <w:rFonts w:ascii="Arial" w:hAnsi="Arial" w:cs="Arial"/>
        </w:rPr>
        <w:t xml:space="preserve">Přílohou č. 2 této smlouvy je </w:t>
      </w:r>
      <w:r w:rsidR="0095659A">
        <w:rPr>
          <w:rFonts w:ascii="Arial" w:hAnsi="Arial" w:cs="Arial"/>
        </w:rPr>
        <w:t>položkový</w:t>
      </w:r>
      <w:r w:rsidR="0095659A" w:rsidRPr="0054723C">
        <w:rPr>
          <w:rFonts w:ascii="Arial" w:hAnsi="Arial" w:cs="Arial"/>
        </w:rPr>
        <w:t xml:space="preserve"> </w:t>
      </w:r>
      <w:r w:rsidRPr="0054723C">
        <w:rPr>
          <w:rFonts w:ascii="Arial" w:hAnsi="Arial" w:cs="Arial"/>
        </w:rPr>
        <w:t xml:space="preserve">nabídkový rozpočet zhotovitele včetně závazných jednotkových cen (oceněný soupis stavebních prací, dodávek a </w:t>
      </w:r>
      <w:r w:rsidRPr="00172321">
        <w:rPr>
          <w:rFonts w:ascii="Arial" w:hAnsi="Arial" w:cs="Arial"/>
        </w:rPr>
        <w:t>služeb s výkazem výměr).</w:t>
      </w:r>
    </w:p>
    <w:p w14:paraId="05C18B40" w14:textId="4DD49619" w:rsidR="00924A82" w:rsidRPr="00172321" w:rsidRDefault="00924A82" w:rsidP="003929D1">
      <w:pPr>
        <w:pStyle w:val="Odstavecseseznamem"/>
        <w:numPr>
          <w:ilvl w:val="1"/>
          <w:numId w:val="18"/>
        </w:numPr>
        <w:tabs>
          <w:tab w:val="num" w:pos="1588"/>
        </w:tabs>
        <w:jc w:val="both"/>
        <w:rPr>
          <w:rFonts w:ascii="Arial" w:hAnsi="Arial" w:cs="Arial"/>
        </w:rPr>
      </w:pPr>
      <w:bookmarkStart w:id="82" w:name="_Hlk72331989"/>
      <w:r w:rsidRPr="00172321">
        <w:rPr>
          <w:rFonts w:ascii="Arial" w:hAnsi="Arial" w:cs="Arial"/>
        </w:rPr>
        <w:t xml:space="preserve">Přílohou č. 3 této smlouvy je doporučení na </w:t>
      </w:r>
      <w:r w:rsidR="004D0C41">
        <w:rPr>
          <w:rFonts w:ascii="Arial" w:hAnsi="Arial" w:cs="Arial"/>
        </w:rPr>
        <w:t>e</w:t>
      </w:r>
      <w:r w:rsidRPr="00172321">
        <w:rPr>
          <w:rFonts w:ascii="Arial" w:hAnsi="Arial" w:cs="Arial"/>
        </w:rPr>
        <w:t xml:space="preserve">misní limity </w:t>
      </w:r>
      <w:r w:rsidR="00A0492F" w:rsidRPr="00172321">
        <w:rPr>
          <w:rFonts w:ascii="Arial" w:hAnsi="Arial" w:cs="Arial"/>
        </w:rPr>
        <w:t xml:space="preserve">a </w:t>
      </w:r>
      <w:r w:rsidRPr="00172321">
        <w:rPr>
          <w:rFonts w:ascii="Arial" w:hAnsi="Arial" w:cs="Arial"/>
        </w:rPr>
        <w:t>prašnost.</w:t>
      </w:r>
    </w:p>
    <w:p w14:paraId="7D96E19E" w14:textId="102B56DD" w:rsidR="00E85C81" w:rsidRPr="000D312B" w:rsidRDefault="00E85C81" w:rsidP="000D312B">
      <w:pPr>
        <w:pStyle w:val="Odstavecseseznamem"/>
        <w:numPr>
          <w:ilvl w:val="0"/>
          <w:numId w:val="18"/>
        </w:numPr>
        <w:jc w:val="both"/>
        <w:rPr>
          <w:rFonts w:ascii="Arial" w:hAnsi="Arial" w:cs="Arial"/>
        </w:rPr>
      </w:pPr>
      <w:bookmarkStart w:id="83" w:name="_Hlk72402628"/>
      <w:bookmarkStart w:id="84" w:name="_Hlk72331777"/>
      <w:bookmarkEnd w:id="82"/>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83"/>
    <w:bookmarkEnd w:id="84"/>
    <w:p w14:paraId="19BBED1F" w14:textId="0250F18B"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Zhotovitel ke dni podpisu této smlouvy prohlašuje, že není v úpadku dle platného </w:t>
      </w:r>
      <w:r w:rsidR="0023348B" w:rsidRPr="0054723C">
        <w:rPr>
          <w:rFonts w:ascii="Arial" w:hAnsi="Arial" w:cs="Arial"/>
        </w:rPr>
        <w:br/>
      </w:r>
      <w:r w:rsidRPr="0054723C">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rPr>
        <w:br/>
      </w:r>
      <w:r w:rsidRPr="0054723C">
        <w:rPr>
          <w:rFonts w:ascii="Arial" w:hAnsi="Arial" w:cs="Arial"/>
        </w:rPr>
        <w:t xml:space="preserve">a o 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EF6D19">
      <w:pPr>
        <w:pStyle w:val="Odstavecseseznamem"/>
        <w:numPr>
          <w:ilvl w:val="0"/>
          <w:numId w:val="18"/>
        </w:numPr>
        <w:jc w:val="both"/>
        <w:rPr>
          <w:rFonts w:ascii="Arial" w:hAnsi="Arial" w:cs="Arial"/>
        </w:rPr>
      </w:pPr>
      <w:r w:rsidRPr="0054723C">
        <w:rPr>
          <w:rFonts w:ascii="Arial" w:hAnsi="Arial" w:cs="Arial"/>
        </w:rPr>
        <w:t>V případě jakéhokoliv rozporu mezi zněním přílohy a vlastní smlouvy má přednost znění smlouvy.</w:t>
      </w:r>
    </w:p>
    <w:p w14:paraId="75B44754" w14:textId="77777777" w:rsidR="00943F4A" w:rsidRDefault="00C415FB" w:rsidP="00BA17CA">
      <w:pPr>
        <w:pStyle w:val="Odstavecseseznamem"/>
        <w:numPr>
          <w:ilvl w:val="0"/>
          <w:numId w:val="18"/>
        </w:numPr>
        <w:jc w:val="both"/>
        <w:rPr>
          <w:rFonts w:ascii="Arial" w:hAnsi="Arial" w:cs="Arial"/>
        </w:rPr>
      </w:pPr>
      <w:r w:rsidRPr="0054723C">
        <w:rPr>
          <w:rFonts w:ascii="Arial" w:hAnsi="Arial" w:cs="Arial"/>
        </w:rPr>
        <w:lastRenderedPageBreak/>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4E667CF6" w14:textId="77777777" w:rsidR="000E2D79" w:rsidRPr="00BA17CA" w:rsidRDefault="000E2D79" w:rsidP="000E2D79">
      <w:pPr>
        <w:pStyle w:val="Odstavecseseznamem"/>
        <w:jc w:val="both"/>
        <w:rPr>
          <w:rFonts w:ascii="Arial" w:hAnsi="Arial" w:cs="Arial"/>
        </w:rPr>
      </w:pPr>
    </w:p>
    <w:p w14:paraId="20216398" w14:textId="77777777" w:rsidR="00BA17CA" w:rsidRPr="00BA17CA" w:rsidRDefault="00BA17CA" w:rsidP="00BA17CA">
      <w:pPr>
        <w:jc w:val="both"/>
        <w:rPr>
          <w:rFonts w:ascii="Arial" w:hAnsi="Arial" w:cs="Arial"/>
        </w:rPr>
      </w:pPr>
    </w:p>
    <w:tbl>
      <w:tblPr>
        <w:tblW w:w="9212" w:type="dxa"/>
        <w:tblLook w:val="04A0" w:firstRow="1" w:lastRow="0" w:firstColumn="1" w:lastColumn="0" w:noHBand="0" w:noVBand="1"/>
      </w:tblPr>
      <w:tblGrid>
        <w:gridCol w:w="4536"/>
        <w:gridCol w:w="70"/>
        <w:gridCol w:w="4466"/>
        <w:gridCol w:w="140"/>
      </w:tblGrid>
      <w:tr w:rsidR="00943F4A" w:rsidRPr="005A4CFF" w14:paraId="0847B944" w14:textId="77777777" w:rsidTr="007B1221">
        <w:trPr>
          <w:gridAfter w:val="1"/>
          <w:wAfter w:w="140" w:type="dxa"/>
        </w:trPr>
        <w:tc>
          <w:tcPr>
            <w:tcW w:w="4536" w:type="dxa"/>
            <w:shd w:val="clear" w:color="auto" w:fill="auto"/>
          </w:tcPr>
          <w:p w14:paraId="3BF67E48" w14:textId="77D3375A" w:rsidR="00943F4A" w:rsidRPr="0054723C" w:rsidRDefault="00752AD1" w:rsidP="00943F4A">
            <w:pPr>
              <w:rPr>
                <w:rFonts w:ascii="Arial" w:hAnsi="Arial" w:cs="Arial"/>
              </w:rPr>
            </w:pPr>
            <w:r>
              <w:rPr>
                <w:rFonts w:ascii="Arial" w:hAnsi="Arial" w:cs="Arial"/>
              </w:rPr>
              <w:t>Ve Zlíně</w:t>
            </w:r>
            <w:r w:rsidR="00943F4A" w:rsidRPr="0054723C">
              <w:rPr>
                <w:rFonts w:ascii="Arial" w:hAnsi="Arial" w:cs="Arial"/>
              </w:rPr>
              <w:t xml:space="preserve"> dne</w:t>
            </w:r>
            <w:r>
              <w:rPr>
                <w:rFonts w:ascii="Arial" w:hAnsi="Arial" w:cs="Arial"/>
              </w:rPr>
              <w:t xml:space="preserve"> </w:t>
            </w:r>
            <w:r w:rsidR="00943F4A" w:rsidRPr="0054723C">
              <w:rPr>
                <w:rFonts w:ascii="Arial" w:hAnsi="Arial" w:cs="Arial"/>
              </w:rPr>
              <w:t>………</w:t>
            </w:r>
          </w:p>
        </w:tc>
        <w:tc>
          <w:tcPr>
            <w:tcW w:w="4536" w:type="dxa"/>
            <w:gridSpan w:val="2"/>
            <w:shd w:val="clear" w:color="auto" w:fill="auto"/>
          </w:tcPr>
          <w:p w14:paraId="7A57759B" w14:textId="6C0FADAF" w:rsidR="00943F4A" w:rsidRPr="0054723C" w:rsidRDefault="00943F4A" w:rsidP="00943F4A">
            <w:pPr>
              <w:rPr>
                <w:rFonts w:ascii="Arial" w:hAnsi="Arial" w:cs="Arial"/>
              </w:rPr>
            </w:pPr>
            <w:r w:rsidRPr="0054723C">
              <w:rPr>
                <w:rFonts w:ascii="Arial" w:hAnsi="Arial" w:cs="Arial"/>
              </w:rPr>
              <w:t>V</w:t>
            </w:r>
            <w:r w:rsidR="00752AD1">
              <w:rPr>
                <w:rFonts w:ascii="Arial" w:hAnsi="Arial" w:cs="Arial"/>
              </w:rPr>
              <w:t xml:space="preserve"> </w:t>
            </w:r>
            <w:r w:rsidRPr="0054723C">
              <w:rPr>
                <w:rFonts w:ascii="Arial" w:hAnsi="Arial" w:cs="Arial"/>
              </w:rPr>
              <w:t>……………</w:t>
            </w:r>
            <w:proofErr w:type="gramStart"/>
            <w:r w:rsidRPr="0054723C">
              <w:rPr>
                <w:rFonts w:ascii="Arial" w:hAnsi="Arial" w:cs="Arial"/>
              </w:rPr>
              <w:t>…….</w:t>
            </w:r>
            <w:proofErr w:type="gramEnd"/>
            <w:r w:rsidRPr="0054723C">
              <w:rPr>
                <w:rFonts w:ascii="Arial" w:hAnsi="Arial" w:cs="Arial"/>
              </w:rPr>
              <w:t>. dne</w:t>
            </w:r>
            <w:r w:rsidR="00752AD1">
              <w:rPr>
                <w:rFonts w:ascii="Arial" w:hAnsi="Arial" w:cs="Arial"/>
              </w:rPr>
              <w:t xml:space="preserve"> </w:t>
            </w:r>
            <w:r w:rsidRPr="0054723C">
              <w:rPr>
                <w:rFonts w:ascii="Arial" w:hAnsi="Arial" w:cs="Arial"/>
              </w:rPr>
              <w:t>………</w:t>
            </w:r>
          </w:p>
        </w:tc>
      </w:tr>
      <w:tr w:rsidR="007F4089" w:rsidRPr="005A4CFF" w14:paraId="466040F7" w14:textId="77777777" w:rsidTr="007B1221">
        <w:trPr>
          <w:gridAfter w:val="1"/>
          <w:wAfter w:w="140" w:type="dxa"/>
        </w:trPr>
        <w:tc>
          <w:tcPr>
            <w:tcW w:w="4536" w:type="dxa"/>
            <w:shd w:val="clear" w:color="auto" w:fill="auto"/>
          </w:tcPr>
          <w:p w14:paraId="5FB319A5" w14:textId="77777777" w:rsidR="007F4089" w:rsidRPr="002411B1" w:rsidRDefault="007F4089" w:rsidP="007F4089">
            <w:pPr>
              <w:rPr>
                <w:rFonts w:ascii="Arial" w:hAnsi="Arial" w:cs="Arial"/>
              </w:rPr>
            </w:pPr>
          </w:p>
          <w:p w14:paraId="429B2637" w14:textId="74EBB810" w:rsidR="007F4089" w:rsidRPr="0054723C" w:rsidRDefault="007F4089" w:rsidP="007F4089">
            <w:pPr>
              <w:rPr>
                <w:rFonts w:ascii="Arial" w:hAnsi="Arial" w:cs="Arial"/>
              </w:rPr>
            </w:pPr>
            <w:r w:rsidRPr="002411B1">
              <w:rPr>
                <w:rFonts w:ascii="Arial" w:hAnsi="Arial" w:cs="Arial"/>
              </w:rPr>
              <w:t>Za objednatele:</w:t>
            </w:r>
            <w:r w:rsidRPr="002411B1">
              <w:rPr>
                <w:rFonts w:ascii="Arial" w:hAnsi="Arial" w:cs="Arial"/>
              </w:rPr>
              <w:tab/>
            </w:r>
          </w:p>
        </w:tc>
        <w:tc>
          <w:tcPr>
            <w:tcW w:w="4536" w:type="dxa"/>
            <w:gridSpan w:val="2"/>
            <w:shd w:val="clear" w:color="auto" w:fill="auto"/>
          </w:tcPr>
          <w:p w14:paraId="53CC1BC0" w14:textId="77777777" w:rsidR="007F4089" w:rsidRPr="002411B1" w:rsidRDefault="007F4089" w:rsidP="007F4089">
            <w:pPr>
              <w:rPr>
                <w:rFonts w:ascii="Arial" w:hAnsi="Arial" w:cs="Arial"/>
              </w:rPr>
            </w:pPr>
          </w:p>
          <w:p w14:paraId="5515F4E1" w14:textId="5851709C" w:rsidR="007F4089" w:rsidRPr="0054723C" w:rsidRDefault="007F4089" w:rsidP="007F4089">
            <w:pPr>
              <w:rPr>
                <w:rFonts w:ascii="Arial" w:hAnsi="Arial" w:cs="Arial"/>
              </w:rPr>
            </w:pPr>
            <w:r w:rsidRPr="002411B1">
              <w:rPr>
                <w:rFonts w:ascii="Arial" w:hAnsi="Arial" w:cs="Arial"/>
              </w:rPr>
              <w:t>Za zhotovitele:</w:t>
            </w:r>
          </w:p>
        </w:tc>
      </w:tr>
      <w:tr w:rsidR="007F4089" w:rsidRPr="005A4CFF" w14:paraId="6E358662" w14:textId="77777777" w:rsidTr="007B1221">
        <w:trPr>
          <w:gridAfter w:val="1"/>
          <w:wAfter w:w="140" w:type="dxa"/>
        </w:trPr>
        <w:tc>
          <w:tcPr>
            <w:tcW w:w="4536" w:type="dxa"/>
            <w:shd w:val="clear" w:color="auto" w:fill="auto"/>
          </w:tcPr>
          <w:p w14:paraId="6380077A" w14:textId="77777777" w:rsidR="007F4089" w:rsidRDefault="007F4089" w:rsidP="007F4089">
            <w:pPr>
              <w:pBdr>
                <w:bottom w:val="single" w:sz="6" w:space="1" w:color="auto"/>
              </w:pBdr>
              <w:ind w:right="459"/>
              <w:rPr>
                <w:rFonts w:ascii="Arial" w:hAnsi="Arial" w:cs="Arial"/>
              </w:rPr>
            </w:pPr>
          </w:p>
          <w:p w14:paraId="41ABD206" w14:textId="77777777" w:rsidR="007F4089" w:rsidRPr="002411B1" w:rsidRDefault="007F4089" w:rsidP="007F4089">
            <w:pPr>
              <w:pBdr>
                <w:bottom w:val="single" w:sz="6" w:space="1" w:color="auto"/>
              </w:pBdr>
              <w:ind w:right="459"/>
              <w:rPr>
                <w:rFonts w:ascii="Arial" w:hAnsi="Arial" w:cs="Arial"/>
              </w:rPr>
            </w:pPr>
          </w:p>
          <w:p w14:paraId="77A50FEF" w14:textId="77777777" w:rsidR="007F4089" w:rsidRPr="002411B1" w:rsidRDefault="007F4089" w:rsidP="007F4089">
            <w:pPr>
              <w:pBdr>
                <w:bottom w:val="single" w:sz="6" w:space="1" w:color="auto"/>
              </w:pBdr>
              <w:ind w:right="459"/>
              <w:rPr>
                <w:rFonts w:ascii="Arial" w:hAnsi="Arial" w:cs="Arial"/>
              </w:rPr>
            </w:pPr>
          </w:p>
          <w:p w14:paraId="12614946" w14:textId="77777777" w:rsidR="007F4089" w:rsidRPr="00752AD1" w:rsidRDefault="007F4089" w:rsidP="007F4089">
            <w:pPr>
              <w:spacing w:before="120" w:after="120"/>
              <w:contextualSpacing/>
              <w:rPr>
                <w:rFonts w:ascii="Arial" w:hAnsi="Arial" w:cs="Arial"/>
                <w:b/>
                <w:bCs/>
              </w:rPr>
            </w:pPr>
            <w:r w:rsidRPr="00752AD1">
              <w:rPr>
                <w:rFonts w:ascii="Arial" w:hAnsi="Arial" w:cs="Arial"/>
                <w:b/>
                <w:bCs/>
              </w:rPr>
              <w:t xml:space="preserve">Česká </w:t>
            </w:r>
            <w:proofErr w:type="gramStart"/>
            <w:r w:rsidRPr="00752AD1">
              <w:rPr>
                <w:rFonts w:ascii="Arial" w:hAnsi="Arial" w:cs="Arial"/>
                <w:b/>
                <w:bCs/>
              </w:rPr>
              <w:t>republika - Státní</w:t>
            </w:r>
            <w:proofErr w:type="gramEnd"/>
            <w:r w:rsidRPr="00752AD1">
              <w:rPr>
                <w:rFonts w:ascii="Arial" w:hAnsi="Arial" w:cs="Arial"/>
                <w:b/>
                <w:bCs/>
              </w:rPr>
              <w:t xml:space="preserve"> pozemkový úřad</w:t>
            </w:r>
          </w:p>
          <w:p w14:paraId="3944C93D" w14:textId="77777777" w:rsidR="007F4089" w:rsidRPr="00752AD1" w:rsidRDefault="007F4089" w:rsidP="007F4089">
            <w:pPr>
              <w:spacing w:before="120" w:after="120"/>
              <w:contextualSpacing/>
              <w:rPr>
                <w:rFonts w:ascii="Arial" w:hAnsi="Arial" w:cs="Arial"/>
                <w:b/>
                <w:bCs/>
              </w:rPr>
            </w:pPr>
            <w:r w:rsidRPr="00752AD1">
              <w:rPr>
                <w:rFonts w:ascii="Arial" w:hAnsi="Arial" w:cs="Arial"/>
                <w:b/>
                <w:bCs/>
              </w:rPr>
              <w:t>Krajský pozemkový úřad pro Zlínský kraj</w:t>
            </w:r>
          </w:p>
          <w:p w14:paraId="1EE8F597" w14:textId="77777777" w:rsidR="007F4089" w:rsidRPr="00752AD1" w:rsidRDefault="007F4089" w:rsidP="007F4089">
            <w:pPr>
              <w:spacing w:after="120"/>
              <w:contextualSpacing/>
              <w:rPr>
                <w:rFonts w:ascii="Arial" w:hAnsi="Arial" w:cs="Arial"/>
                <w:b/>
                <w:bCs/>
              </w:rPr>
            </w:pPr>
            <w:r w:rsidRPr="00752AD1">
              <w:rPr>
                <w:rFonts w:ascii="Arial" w:hAnsi="Arial" w:cs="Arial"/>
                <w:b/>
                <w:bCs/>
              </w:rPr>
              <w:t>Ing. Mlada Augustinová, ředitelka</w:t>
            </w:r>
          </w:p>
          <w:p w14:paraId="75A92CC7" w14:textId="475A0509" w:rsidR="007F4089" w:rsidRPr="0054723C" w:rsidRDefault="007F4089" w:rsidP="007F4089">
            <w:pPr>
              <w:rPr>
                <w:rFonts w:ascii="Arial" w:hAnsi="Arial" w:cs="Arial"/>
              </w:rPr>
            </w:pPr>
          </w:p>
        </w:tc>
        <w:tc>
          <w:tcPr>
            <w:tcW w:w="4536" w:type="dxa"/>
            <w:gridSpan w:val="2"/>
            <w:shd w:val="clear" w:color="auto" w:fill="auto"/>
          </w:tcPr>
          <w:p w14:paraId="43C2DD72" w14:textId="77777777" w:rsidR="007F4089" w:rsidRDefault="007F4089" w:rsidP="007F4089">
            <w:pPr>
              <w:pBdr>
                <w:bottom w:val="single" w:sz="6" w:space="1" w:color="auto"/>
              </w:pBdr>
              <w:ind w:right="454"/>
              <w:rPr>
                <w:rFonts w:ascii="Arial" w:hAnsi="Arial" w:cs="Arial"/>
              </w:rPr>
            </w:pPr>
          </w:p>
          <w:p w14:paraId="25B6364F" w14:textId="77777777" w:rsidR="007F4089" w:rsidRPr="002411B1" w:rsidRDefault="007F4089" w:rsidP="007F4089">
            <w:pPr>
              <w:pBdr>
                <w:bottom w:val="single" w:sz="6" w:space="1" w:color="auto"/>
              </w:pBdr>
              <w:ind w:right="454"/>
              <w:rPr>
                <w:rFonts w:ascii="Arial" w:hAnsi="Arial" w:cs="Arial"/>
              </w:rPr>
            </w:pPr>
          </w:p>
          <w:p w14:paraId="5A4E2AA5" w14:textId="77777777" w:rsidR="007F4089" w:rsidRPr="002411B1" w:rsidRDefault="007F4089" w:rsidP="007F4089">
            <w:pPr>
              <w:pBdr>
                <w:bottom w:val="single" w:sz="6" w:space="1" w:color="auto"/>
              </w:pBdr>
              <w:ind w:right="454"/>
              <w:rPr>
                <w:rFonts w:ascii="Arial" w:hAnsi="Arial" w:cs="Arial"/>
              </w:rPr>
            </w:pPr>
          </w:p>
          <w:p w14:paraId="302A514C" w14:textId="77777777" w:rsidR="00752AD1" w:rsidRDefault="00752AD1" w:rsidP="00752AD1">
            <w:pPr>
              <w:rPr>
                <w:rFonts w:ascii="Arial" w:hAnsi="Arial" w:cs="Arial"/>
                <w:b/>
                <w:bCs/>
              </w:rPr>
            </w:pPr>
            <w:r w:rsidRPr="00487887">
              <w:rPr>
                <w:rFonts w:ascii="Arial" w:hAnsi="Arial" w:cs="Arial"/>
                <w:b/>
                <w:bCs/>
              </w:rPr>
              <w:t>zhotovitel</w:t>
            </w:r>
          </w:p>
          <w:p w14:paraId="7627C174" w14:textId="627D8F8C" w:rsidR="007F4089" w:rsidRPr="0054723C" w:rsidRDefault="00752AD1" w:rsidP="00752AD1">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r w:rsidR="007F4089" w:rsidRPr="005A4CFF" w14:paraId="028C3525" w14:textId="77777777" w:rsidTr="007B1221">
        <w:trPr>
          <w:gridAfter w:val="1"/>
          <w:wAfter w:w="140" w:type="dxa"/>
        </w:trPr>
        <w:tc>
          <w:tcPr>
            <w:tcW w:w="4536" w:type="dxa"/>
            <w:shd w:val="clear" w:color="auto" w:fill="auto"/>
          </w:tcPr>
          <w:p w14:paraId="16715890" w14:textId="48AC892D" w:rsidR="007F4089" w:rsidRPr="0054723C" w:rsidRDefault="007F4089" w:rsidP="007F4089">
            <w:pPr>
              <w:rPr>
                <w:rFonts w:ascii="Arial" w:hAnsi="Arial" w:cs="Arial"/>
                <w:b/>
              </w:rPr>
            </w:pPr>
          </w:p>
        </w:tc>
        <w:tc>
          <w:tcPr>
            <w:tcW w:w="4536" w:type="dxa"/>
            <w:gridSpan w:val="2"/>
            <w:shd w:val="clear" w:color="auto" w:fill="auto"/>
          </w:tcPr>
          <w:p w14:paraId="155F42A3" w14:textId="1E175386" w:rsidR="007F4089" w:rsidRPr="0054723C" w:rsidRDefault="007F4089" w:rsidP="007F4089">
            <w:pPr>
              <w:rPr>
                <w:rFonts w:ascii="Arial" w:hAnsi="Arial" w:cs="Arial"/>
                <w:b/>
              </w:rPr>
            </w:pPr>
          </w:p>
        </w:tc>
      </w:tr>
      <w:tr w:rsidR="007F4089" w:rsidRPr="000724FB" w14:paraId="1BEC2987" w14:textId="77777777" w:rsidTr="007B1221">
        <w:tc>
          <w:tcPr>
            <w:tcW w:w="4606" w:type="dxa"/>
            <w:gridSpan w:val="2"/>
            <w:shd w:val="clear" w:color="auto" w:fill="auto"/>
          </w:tcPr>
          <w:p w14:paraId="46188DBD" w14:textId="77777777" w:rsidR="007F4089" w:rsidRDefault="007F4089" w:rsidP="00752AD1">
            <w:pPr>
              <w:rPr>
                <w:rFonts w:ascii="Arial" w:hAnsi="Arial" w:cs="Arial"/>
                <w:b/>
                <w:bCs/>
              </w:rPr>
            </w:pPr>
          </w:p>
          <w:p w14:paraId="70AC604D" w14:textId="77777777" w:rsidR="00752AD1" w:rsidRDefault="00752AD1" w:rsidP="00752AD1">
            <w:pPr>
              <w:rPr>
                <w:rFonts w:ascii="Arial" w:hAnsi="Arial" w:cs="Arial"/>
                <w:b/>
                <w:bCs/>
              </w:rPr>
            </w:pPr>
          </w:p>
          <w:p w14:paraId="6B3A06D7" w14:textId="37025CBC" w:rsidR="00752AD1" w:rsidRPr="00487887" w:rsidRDefault="00752AD1" w:rsidP="00752AD1">
            <w:pPr>
              <w:rPr>
                <w:rFonts w:ascii="Arial" w:hAnsi="Arial" w:cs="Arial"/>
                <w:b/>
                <w:bCs/>
              </w:rPr>
            </w:pPr>
          </w:p>
        </w:tc>
        <w:tc>
          <w:tcPr>
            <w:tcW w:w="4606" w:type="dxa"/>
            <w:gridSpan w:val="2"/>
            <w:shd w:val="clear" w:color="auto" w:fill="auto"/>
          </w:tcPr>
          <w:p w14:paraId="2D57C9F9" w14:textId="7D11D6C1" w:rsidR="007F4089" w:rsidRPr="000724FB" w:rsidRDefault="007F4089" w:rsidP="007F4089">
            <w:pPr>
              <w:rPr>
                <w:rFonts w:ascii="Arial" w:hAnsi="Arial" w:cs="Arial"/>
              </w:rPr>
            </w:pPr>
          </w:p>
        </w:tc>
      </w:tr>
    </w:tbl>
    <w:p w14:paraId="57DF7C52" w14:textId="77777777" w:rsidR="005B4750" w:rsidRDefault="005B4750" w:rsidP="003929D1">
      <w:pPr>
        <w:rPr>
          <w:rFonts w:ascii="Arial" w:hAnsi="Arial" w:cs="Arial"/>
        </w:rPr>
      </w:pPr>
    </w:p>
    <w:p w14:paraId="33B13241" w14:textId="77777777" w:rsidR="009E70E8" w:rsidRDefault="009E70E8" w:rsidP="003929D1">
      <w:pPr>
        <w:rPr>
          <w:rFonts w:ascii="Arial" w:hAnsi="Arial" w:cs="Arial"/>
        </w:rPr>
      </w:pPr>
    </w:p>
    <w:p w14:paraId="2FE1B7A3" w14:textId="77777777" w:rsidR="009E70E8" w:rsidRDefault="009E70E8" w:rsidP="003929D1">
      <w:pPr>
        <w:rPr>
          <w:rFonts w:ascii="Arial" w:hAnsi="Arial" w:cs="Arial"/>
        </w:rPr>
      </w:pPr>
    </w:p>
    <w:p w14:paraId="014EC1C2" w14:textId="77777777" w:rsidR="009E70E8" w:rsidRDefault="009E70E8" w:rsidP="003929D1">
      <w:pPr>
        <w:rPr>
          <w:rFonts w:ascii="Arial" w:hAnsi="Arial" w:cs="Arial"/>
        </w:rPr>
      </w:pPr>
    </w:p>
    <w:p w14:paraId="456BE546" w14:textId="77777777" w:rsidR="009E70E8" w:rsidRDefault="009E70E8" w:rsidP="003929D1">
      <w:pPr>
        <w:rPr>
          <w:rFonts w:ascii="Arial" w:hAnsi="Arial" w:cs="Arial"/>
        </w:rPr>
      </w:pPr>
    </w:p>
    <w:p w14:paraId="5747984E" w14:textId="77777777" w:rsidR="009E70E8" w:rsidRDefault="009E70E8" w:rsidP="003929D1">
      <w:pPr>
        <w:rPr>
          <w:rFonts w:ascii="Arial" w:hAnsi="Arial" w:cs="Arial"/>
        </w:rPr>
      </w:pPr>
    </w:p>
    <w:p w14:paraId="70AAC086" w14:textId="77777777" w:rsidR="009E70E8" w:rsidRDefault="009E70E8" w:rsidP="003929D1">
      <w:pPr>
        <w:rPr>
          <w:rFonts w:ascii="Arial" w:hAnsi="Arial" w:cs="Arial"/>
        </w:rPr>
      </w:pPr>
    </w:p>
    <w:p w14:paraId="61A8CCDD" w14:textId="77777777" w:rsidR="009E70E8" w:rsidRDefault="009E70E8" w:rsidP="003929D1">
      <w:pPr>
        <w:rPr>
          <w:rFonts w:ascii="Arial" w:hAnsi="Arial" w:cs="Arial"/>
        </w:rPr>
      </w:pPr>
    </w:p>
    <w:p w14:paraId="28C8E7DB" w14:textId="77777777" w:rsidR="009E70E8" w:rsidRDefault="009E70E8" w:rsidP="003929D1">
      <w:pPr>
        <w:rPr>
          <w:rFonts w:ascii="Arial" w:hAnsi="Arial" w:cs="Arial"/>
        </w:rPr>
      </w:pPr>
      <w:bookmarkStart w:id="85" w:name="_Hlk72411898"/>
    </w:p>
    <w:p w14:paraId="014AD598" w14:textId="77777777" w:rsidR="00EE51BF" w:rsidRDefault="00EE51BF" w:rsidP="009E70E8">
      <w:pPr>
        <w:autoSpaceDE w:val="0"/>
        <w:autoSpaceDN w:val="0"/>
        <w:adjustRightInd w:val="0"/>
        <w:spacing w:before="100" w:beforeAutospacing="1" w:after="120"/>
        <w:jc w:val="both"/>
        <w:rPr>
          <w:rFonts w:ascii="Arial" w:hAnsi="Arial" w:cs="Arial"/>
          <w:b/>
          <w:bCs/>
          <w:sz w:val="24"/>
          <w:szCs w:val="24"/>
          <w:u w:val="single"/>
        </w:rPr>
      </w:pPr>
    </w:p>
    <w:p w14:paraId="673203F8" w14:textId="77777777" w:rsidR="00EE51BF" w:rsidRDefault="00EE51BF" w:rsidP="009E70E8">
      <w:pPr>
        <w:autoSpaceDE w:val="0"/>
        <w:autoSpaceDN w:val="0"/>
        <w:adjustRightInd w:val="0"/>
        <w:spacing w:before="100" w:beforeAutospacing="1" w:after="120"/>
        <w:jc w:val="both"/>
        <w:rPr>
          <w:rFonts w:ascii="Arial" w:hAnsi="Arial" w:cs="Arial"/>
          <w:b/>
          <w:bCs/>
          <w:sz w:val="24"/>
          <w:szCs w:val="24"/>
          <w:u w:val="single"/>
        </w:rPr>
      </w:pPr>
    </w:p>
    <w:p w14:paraId="18C8FEB5" w14:textId="77777777" w:rsidR="00EE51BF" w:rsidRDefault="00EE51BF" w:rsidP="009E70E8">
      <w:pPr>
        <w:autoSpaceDE w:val="0"/>
        <w:autoSpaceDN w:val="0"/>
        <w:adjustRightInd w:val="0"/>
        <w:spacing w:before="100" w:beforeAutospacing="1" w:after="120"/>
        <w:jc w:val="both"/>
        <w:rPr>
          <w:rFonts w:ascii="Arial" w:hAnsi="Arial" w:cs="Arial"/>
          <w:b/>
          <w:bCs/>
          <w:sz w:val="24"/>
          <w:szCs w:val="24"/>
          <w:u w:val="single"/>
        </w:rPr>
      </w:pPr>
    </w:p>
    <w:p w14:paraId="3DE13659" w14:textId="77777777" w:rsidR="00EE51BF" w:rsidRDefault="00EE51BF" w:rsidP="009E70E8">
      <w:pPr>
        <w:autoSpaceDE w:val="0"/>
        <w:autoSpaceDN w:val="0"/>
        <w:adjustRightInd w:val="0"/>
        <w:spacing w:before="100" w:beforeAutospacing="1" w:after="120"/>
        <w:jc w:val="both"/>
        <w:rPr>
          <w:rFonts w:ascii="Arial" w:hAnsi="Arial" w:cs="Arial"/>
          <w:b/>
          <w:bCs/>
          <w:sz w:val="24"/>
          <w:szCs w:val="24"/>
          <w:u w:val="single"/>
        </w:rPr>
      </w:pPr>
    </w:p>
    <w:p w14:paraId="78CD5DA8" w14:textId="77777777" w:rsidR="00EE51BF" w:rsidRDefault="00EE51BF" w:rsidP="009E70E8">
      <w:pPr>
        <w:autoSpaceDE w:val="0"/>
        <w:autoSpaceDN w:val="0"/>
        <w:adjustRightInd w:val="0"/>
        <w:spacing w:before="100" w:beforeAutospacing="1" w:after="120"/>
        <w:jc w:val="both"/>
        <w:rPr>
          <w:rFonts w:ascii="Arial" w:hAnsi="Arial" w:cs="Arial"/>
          <w:b/>
          <w:bCs/>
          <w:sz w:val="24"/>
          <w:szCs w:val="24"/>
          <w:u w:val="single"/>
        </w:rPr>
      </w:pPr>
    </w:p>
    <w:p w14:paraId="64FE06F5" w14:textId="77777777" w:rsidR="00EE51BF" w:rsidRPr="00762BDB" w:rsidRDefault="00EE51BF" w:rsidP="00EE51BF">
      <w:pPr>
        <w:autoSpaceDE w:val="0"/>
        <w:autoSpaceDN w:val="0"/>
        <w:adjustRightInd w:val="0"/>
        <w:spacing w:before="100" w:beforeAutospacing="1" w:after="120"/>
        <w:jc w:val="both"/>
        <w:rPr>
          <w:rFonts w:ascii="Arial" w:hAnsi="Arial" w:cs="Arial"/>
          <w:sz w:val="24"/>
          <w:szCs w:val="24"/>
        </w:rPr>
      </w:pPr>
      <w:r w:rsidRPr="00021BFA">
        <w:rPr>
          <w:rFonts w:ascii="Arial" w:hAnsi="Arial" w:cs="Arial"/>
          <w:b/>
        </w:rPr>
        <w:t>Příloha č. 1</w:t>
      </w:r>
    </w:p>
    <w:p w14:paraId="005DCB49" w14:textId="77777777" w:rsidR="00EE51BF" w:rsidRPr="00A51930" w:rsidRDefault="00EE51BF" w:rsidP="00EE51BF">
      <w:pPr>
        <w:rPr>
          <w:rFonts w:ascii="Arial" w:hAnsi="Arial" w:cs="Arial"/>
          <w:b/>
          <w:bCs/>
        </w:rPr>
      </w:pPr>
      <w:r w:rsidRPr="00A51930">
        <w:rPr>
          <w:rFonts w:ascii="Arial" w:hAnsi="Arial" w:cs="Arial"/>
          <w:b/>
          <w:bCs/>
        </w:rPr>
        <w:t>Specifikace díla:</w:t>
      </w:r>
    </w:p>
    <w:p w14:paraId="294C60AD" w14:textId="77777777" w:rsidR="00EE51BF" w:rsidRPr="00302DB6" w:rsidRDefault="00EE51BF" w:rsidP="00EE51BF">
      <w:pPr>
        <w:rPr>
          <w:rFonts w:ascii="Arial" w:hAnsi="Arial" w:cs="Arial"/>
        </w:rPr>
      </w:pPr>
      <w:r w:rsidRPr="00302DB6">
        <w:rPr>
          <w:rFonts w:ascii="Arial" w:hAnsi="Arial" w:cs="Arial"/>
        </w:rPr>
        <w:t xml:space="preserve">Předmět veřejné zakázky je projektovou dokumentací členěn na následující stavební objekty: </w:t>
      </w:r>
    </w:p>
    <w:p w14:paraId="116426A5" w14:textId="77777777" w:rsidR="007D5C93" w:rsidRPr="00E94436" w:rsidRDefault="007D5C93" w:rsidP="007D5C93">
      <w:pPr>
        <w:autoSpaceDE w:val="0"/>
        <w:autoSpaceDN w:val="0"/>
        <w:adjustRightInd w:val="0"/>
        <w:spacing w:after="0"/>
        <w:rPr>
          <w:rFonts w:ascii="Arial" w:hAnsi="Arial" w:cs="Arial"/>
        </w:rPr>
      </w:pPr>
      <w:r w:rsidRPr="00E94436">
        <w:rPr>
          <w:rFonts w:ascii="Arial" w:hAnsi="Arial" w:cs="Arial"/>
        </w:rPr>
        <w:t>SO 01 Polní cesta C1</w:t>
      </w:r>
    </w:p>
    <w:p w14:paraId="4A2B3A38" w14:textId="77777777" w:rsidR="007D5C93" w:rsidRPr="00E94436" w:rsidRDefault="007D5C93" w:rsidP="007D5C93">
      <w:pPr>
        <w:autoSpaceDE w:val="0"/>
        <w:autoSpaceDN w:val="0"/>
        <w:adjustRightInd w:val="0"/>
        <w:spacing w:after="0"/>
        <w:rPr>
          <w:rFonts w:ascii="Arial" w:hAnsi="Arial" w:cs="Arial"/>
        </w:rPr>
      </w:pPr>
      <w:r w:rsidRPr="00E94436">
        <w:rPr>
          <w:rFonts w:ascii="Arial" w:hAnsi="Arial" w:cs="Arial"/>
        </w:rPr>
        <w:t>SO 02 Polní cesta C2</w:t>
      </w:r>
    </w:p>
    <w:p w14:paraId="77654B9C" w14:textId="77777777" w:rsidR="007D5C93" w:rsidRPr="00E94436" w:rsidRDefault="007D5C93" w:rsidP="007D5C93">
      <w:pPr>
        <w:autoSpaceDE w:val="0"/>
        <w:autoSpaceDN w:val="0"/>
        <w:adjustRightInd w:val="0"/>
        <w:spacing w:after="0"/>
        <w:rPr>
          <w:rFonts w:ascii="Arial" w:hAnsi="Arial" w:cs="Arial"/>
        </w:rPr>
      </w:pPr>
      <w:r w:rsidRPr="00E94436">
        <w:rPr>
          <w:rFonts w:ascii="Arial" w:hAnsi="Arial" w:cs="Arial"/>
        </w:rPr>
        <w:t>SO 08 Záchytná nádrž ZN1</w:t>
      </w:r>
    </w:p>
    <w:p w14:paraId="041294A4" w14:textId="77777777" w:rsidR="007D5C93" w:rsidRPr="00E94436" w:rsidRDefault="007D5C93" w:rsidP="007D5C93">
      <w:pPr>
        <w:autoSpaceDE w:val="0"/>
        <w:autoSpaceDN w:val="0"/>
        <w:adjustRightInd w:val="0"/>
        <w:spacing w:after="0"/>
        <w:rPr>
          <w:rFonts w:ascii="Arial" w:hAnsi="Arial" w:cs="Arial"/>
        </w:rPr>
      </w:pPr>
      <w:r w:rsidRPr="00E94436">
        <w:rPr>
          <w:rFonts w:ascii="Arial" w:hAnsi="Arial" w:cs="Arial"/>
        </w:rPr>
        <w:t>SO 09 Záchytná nádrž ZN2</w:t>
      </w:r>
    </w:p>
    <w:p w14:paraId="57DCF985" w14:textId="77777777" w:rsidR="007D5C93" w:rsidRPr="005E0DDF" w:rsidRDefault="007D5C93" w:rsidP="007D5C93">
      <w:pPr>
        <w:spacing w:after="0"/>
        <w:jc w:val="both"/>
        <w:rPr>
          <w:rFonts w:ascii="Arial" w:hAnsi="Arial" w:cs="Arial"/>
        </w:rPr>
      </w:pPr>
      <w:r w:rsidRPr="00E94436">
        <w:rPr>
          <w:rFonts w:ascii="Arial" w:hAnsi="Arial" w:cs="Arial"/>
        </w:rPr>
        <w:t>SO 12 Záchytný průleh č. 2</w:t>
      </w:r>
    </w:p>
    <w:p w14:paraId="4240D031" w14:textId="77777777" w:rsidR="00EE51BF" w:rsidRPr="00302DB6" w:rsidRDefault="00EE51BF" w:rsidP="00EE51BF">
      <w:pPr>
        <w:pStyle w:val="Bezmezer"/>
        <w:tabs>
          <w:tab w:val="left" w:pos="290"/>
          <w:tab w:val="left" w:pos="1390"/>
          <w:tab w:val="left" w:pos="1610"/>
        </w:tabs>
        <w:rPr>
          <w:rFonts w:ascii="Arial" w:hAnsi="Arial" w:cs="Arial"/>
        </w:rPr>
      </w:pPr>
    </w:p>
    <w:p w14:paraId="323C0C1E" w14:textId="1FDA4BE0" w:rsidR="00C63BEC" w:rsidRDefault="00C63BEC" w:rsidP="00C63BEC">
      <w:pPr>
        <w:autoSpaceDE w:val="0"/>
        <w:autoSpaceDN w:val="0"/>
        <w:adjustRightInd w:val="0"/>
        <w:jc w:val="both"/>
        <w:rPr>
          <w:rFonts w:ascii="Arial" w:hAnsi="Arial" w:cs="Arial"/>
        </w:rPr>
      </w:pPr>
      <w:r w:rsidRPr="00E94436">
        <w:rPr>
          <w:rFonts w:ascii="Arial" w:hAnsi="Arial" w:cs="Arial"/>
        </w:rPr>
        <w:t xml:space="preserve">Předmětem plnění veřejné zakázky je náprava škod na vybraných stavebních objektech v rámci stavby Polní cesty a PEO v </w:t>
      </w:r>
      <w:proofErr w:type="spellStart"/>
      <w:r w:rsidRPr="00E94436">
        <w:rPr>
          <w:rFonts w:ascii="Arial" w:hAnsi="Arial" w:cs="Arial"/>
        </w:rPr>
        <w:t>k.ú</w:t>
      </w:r>
      <w:proofErr w:type="spellEnd"/>
      <w:r w:rsidRPr="00E94436">
        <w:rPr>
          <w:rFonts w:ascii="Arial" w:hAnsi="Arial" w:cs="Arial"/>
        </w:rPr>
        <w:t xml:space="preserve">. Kvítkovice u Otrokovic po mimořádných a extrémních přívalových deštích. </w:t>
      </w:r>
    </w:p>
    <w:p w14:paraId="47872EB5" w14:textId="77777777" w:rsidR="00F64EF9" w:rsidRDefault="00F64EF9" w:rsidP="00C63BEC">
      <w:pPr>
        <w:autoSpaceDE w:val="0"/>
        <w:autoSpaceDN w:val="0"/>
        <w:adjustRightInd w:val="0"/>
        <w:jc w:val="both"/>
        <w:rPr>
          <w:rFonts w:ascii="Arial" w:hAnsi="Arial" w:cs="Arial"/>
        </w:rPr>
      </w:pPr>
    </w:p>
    <w:p w14:paraId="2E427CB4" w14:textId="77777777" w:rsidR="00F64EF9" w:rsidRDefault="00F64EF9" w:rsidP="00C63BEC">
      <w:pPr>
        <w:autoSpaceDE w:val="0"/>
        <w:autoSpaceDN w:val="0"/>
        <w:adjustRightInd w:val="0"/>
        <w:jc w:val="both"/>
        <w:rPr>
          <w:rFonts w:ascii="Arial" w:hAnsi="Arial" w:cs="Arial"/>
        </w:rPr>
      </w:pPr>
    </w:p>
    <w:p w14:paraId="4D59AF35" w14:textId="77777777" w:rsidR="00F64EF9" w:rsidRDefault="00F64EF9" w:rsidP="00C63BEC">
      <w:pPr>
        <w:autoSpaceDE w:val="0"/>
        <w:autoSpaceDN w:val="0"/>
        <w:adjustRightInd w:val="0"/>
        <w:jc w:val="both"/>
        <w:rPr>
          <w:rFonts w:ascii="Arial" w:hAnsi="Arial" w:cs="Arial"/>
        </w:rPr>
      </w:pPr>
    </w:p>
    <w:p w14:paraId="0D9F2AE4" w14:textId="77777777" w:rsidR="00F64EF9" w:rsidRDefault="00F64EF9" w:rsidP="00C63BEC">
      <w:pPr>
        <w:autoSpaceDE w:val="0"/>
        <w:autoSpaceDN w:val="0"/>
        <w:adjustRightInd w:val="0"/>
        <w:jc w:val="both"/>
        <w:rPr>
          <w:rFonts w:ascii="Arial" w:hAnsi="Arial" w:cs="Arial"/>
        </w:rPr>
      </w:pPr>
    </w:p>
    <w:p w14:paraId="791BACDE" w14:textId="77777777" w:rsidR="00F64EF9" w:rsidRDefault="00F64EF9" w:rsidP="00C63BEC">
      <w:pPr>
        <w:autoSpaceDE w:val="0"/>
        <w:autoSpaceDN w:val="0"/>
        <w:adjustRightInd w:val="0"/>
        <w:jc w:val="both"/>
        <w:rPr>
          <w:rFonts w:ascii="Arial" w:hAnsi="Arial" w:cs="Arial"/>
        </w:rPr>
      </w:pPr>
    </w:p>
    <w:p w14:paraId="31DB7C2B" w14:textId="77777777" w:rsidR="00F64EF9" w:rsidRDefault="00F64EF9" w:rsidP="00C63BEC">
      <w:pPr>
        <w:autoSpaceDE w:val="0"/>
        <w:autoSpaceDN w:val="0"/>
        <w:adjustRightInd w:val="0"/>
        <w:jc w:val="both"/>
        <w:rPr>
          <w:rFonts w:ascii="Arial" w:hAnsi="Arial" w:cs="Arial"/>
        </w:rPr>
      </w:pPr>
    </w:p>
    <w:p w14:paraId="7F689AF6" w14:textId="77777777" w:rsidR="00F64EF9" w:rsidRDefault="00F64EF9" w:rsidP="00C63BEC">
      <w:pPr>
        <w:autoSpaceDE w:val="0"/>
        <w:autoSpaceDN w:val="0"/>
        <w:adjustRightInd w:val="0"/>
        <w:jc w:val="both"/>
        <w:rPr>
          <w:rFonts w:ascii="Arial" w:hAnsi="Arial" w:cs="Arial"/>
        </w:rPr>
      </w:pPr>
    </w:p>
    <w:p w14:paraId="0C67FFC9" w14:textId="77777777" w:rsidR="00F64EF9" w:rsidRDefault="00F64EF9" w:rsidP="00C63BEC">
      <w:pPr>
        <w:autoSpaceDE w:val="0"/>
        <w:autoSpaceDN w:val="0"/>
        <w:adjustRightInd w:val="0"/>
        <w:jc w:val="both"/>
        <w:rPr>
          <w:rFonts w:ascii="Arial" w:hAnsi="Arial" w:cs="Arial"/>
        </w:rPr>
      </w:pPr>
    </w:p>
    <w:p w14:paraId="1C84C6A3" w14:textId="77777777" w:rsidR="00F64EF9" w:rsidRDefault="00F64EF9" w:rsidP="00C63BEC">
      <w:pPr>
        <w:autoSpaceDE w:val="0"/>
        <w:autoSpaceDN w:val="0"/>
        <w:adjustRightInd w:val="0"/>
        <w:jc w:val="both"/>
        <w:rPr>
          <w:rFonts w:ascii="Arial" w:hAnsi="Arial" w:cs="Arial"/>
        </w:rPr>
      </w:pPr>
    </w:p>
    <w:p w14:paraId="20249EB7" w14:textId="77777777" w:rsidR="00F64EF9" w:rsidRDefault="00F64EF9" w:rsidP="00C63BEC">
      <w:pPr>
        <w:autoSpaceDE w:val="0"/>
        <w:autoSpaceDN w:val="0"/>
        <w:adjustRightInd w:val="0"/>
        <w:jc w:val="both"/>
        <w:rPr>
          <w:rFonts w:ascii="Arial" w:hAnsi="Arial" w:cs="Arial"/>
        </w:rPr>
      </w:pPr>
    </w:p>
    <w:p w14:paraId="1690C4FD" w14:textId="77777777" w:rsidR="00F64EF9" w:rsidRDefault="00F64EF9" w:rsidP="00C63BEC">
      <w:pPr>
        <w:autoSpaceDE w:val="0"/>
        <w:autoSpaceDN w:val="0"/>
        <w:adjustRightInd w:val="0"/>
        <w:jc w:val="both"/>
        <w:rPr>
          <w:rFonts w:ascii="Arial" w:hAnsi="Arial" w:cs="Arial"/>
        </w:rPr>
      </w:pPr>
    </w:p>
    <w:p w14:paraId="530561D4" w14:textId="77777777" w:rsidR="00F64EF9" w:rsidRDefault="00F64EF9" w:rsidP="00C63BEC">
      <w:pPr>
        <w:autoSpaceDE w:val="0"/>
        <w:autoSpaceDN w:val="0"/>
        <w:adjustRightInd w:val="0"/>
        <w:jc w:val="both"/>
        <w:rPr>
          <w:rFonts w:ascii="Arial" w:hAnsi="Arial" w:cs="Arial"/>
        </w:rPr>
      </w:pPr>
    </w:p>
    <w:p w14:paraId="205CB5DB" w14:textId="77777777" w:rsidR="00F64EF9" w:rsidRDefault="00F64EF9" w:rsidP="00C63BEC">
      <w:pPr>
        <w:autoSpaceDE w:val="0"/>
        <w:autoSpaceDN w:val="0"/>
        <w:adjustRightInd w:val="0"/>
        <w:jc w:val="both"/>
        <w:rPr>
          <w:rFonts w:ascii="Arial" w:hAnsi="Arial" w:cs="Arial"/>
        </w:rPr>
      </w:pPr>
    </w:p>
    <w:p w14:paraId="21BAD934" w14:textId="77777777" w:rsidR="00F64EF9" w:rsidRPr="00E94436" w:rsidRDefault="00F64EF9" w:rsidP="00C63BEC">
      <w:pPr>
        <w:autoSpaceDE w:val="0"/>
        <w:autoSpaceDN w:val="0"/>
        <w:adjustRightInd w:val="0"/>
        <w:jc w:val="both"/>
        <w:rPr>
          <w:rFonts w:ascii="Arial" w:hAnsi="Arial" w:cs="Arial"/>
        </w:rPr>
      </w:pPr>
    </w:p>
    <w:p w14:paraId="7C04F37D" w14:textId="77777777" w:rsidR="00EE51BF" w:rsidRDefault="00EE51BF" w:rsidP="009E70E8">
      <w:pPr>
        <w:autoSpaceDE w:val="0"/>
        <w:autoSpaceDN w:val="0"/>
        <w:adjustRightInd w:val="0"/>
        <w:spacing w:before="100" w:beforeAutospacing="1" w:after="120"/>
        <w:jc w:val="both"/>
        <w:rPr>
          <w:rFonts w:ascii="Arial" w:hAnsi="Arial" w:cs="Arial"/>
          <w:b/>
          <w:bCs/>
          <w:sz w:val="24"/>
          <w:szCs w:val="24"/>
          <w:u w:val="single"/>
        </w:rPr>
      </w:pPr>
    </w:p>
    <w:p w14:paraId="10B5ECE3" w14:textId="77777777" w:rsidR="00EE51BF" w:rsidRDefault="00EE51BF" w:rsidP="009E70E8">
      <w:pPr>
        <w:autoSpaceDE w:val="0"/>
        <w:autoSpaceDN w:val="0"/>
        <w:adjustRightInd w:val="0"/>
        <w:spacing w:before="100" w:beforeAutospacing="1" w:after="120"/>
        <w:jc w:val="both"/>
        <w:rPr>
          <w:rFonts w:ascii="Arial" w:hAnsi="Arial" w:cs="Arial"/>
          <w:b/>
          <w:bCs/>
          <w:sz w:val="24"/>
          <w:szCs w:val="24"/>
          <w:u w:val="single"/>
        </w:rPr>
      </w:pPr>
    </w:p>
    <w:p w14:paraId="6E48A07E" w14:textId="77777777" w:rsidR="00EE51BF" w:rsidRDefault="00EE51BF" w:rsidP="009E70E8">
      <w:pPr>
        <w:autoSpaceDE w:val="0"/>
        <w:autoSpaceDN w:val="0"/>
        <w:adjustRightInd w:val="0"/>
        <w:spacing w:before="100" w:beforeAutospacing="1" w:after="120"/>
        <w:jc w:val="both"/>
        <w:rPr>
          <w:rFonts w:ascii="Arial" w:hAnsi="Arial" w:cs="Arial"/>
          <w:b/>
          <w:bCs/>
          <w:sz w:val="24"/>
          <w:szCs w:val="24"/>
          <w:u w:val="single"/>
        </w:rPr>
      </w:pPr>
    </w:p>
    <w:p w14:paraId="45FC6972" w14:textId="77777777" w:rsidR="00EE51BF" w:rsidRDefault="00EE51BF" w:rsidP="009E70E8">
      <w:pPr>
        <w:autoSpaceDE w:val="0"/>
        <w:autoSpaceDN w:val="0"/>
        <w:adjustRightInd w:val="0"/>
        <w:spacing w:before="100" w:beforeAutospacing="1" w:after="120"/>
        <w:jc w:val="both"/>
        <w:rPr>
          <w:rFonts w:ascii="Arial" w:hAnsi="Arial" w:cs="Arial"/>
          <w:b/>
          <w:bCs/>
          <w:sz w:val="24"/>
          <w:szCs w:val="24"/>
          <w:u w:val="single"/>
        </w:rPr>
      </w:pPr>
    </w:p>
    <w:p w14:paraId="0C68792A" w14:textId="77777777" w:rsidR="00EE51BF" w:rsidRDefault="00EE51BF" w:rsidP="009E70E8">
      <w:pPr>
        <w:autoSpaceDE w:val="0"/>
        <w:autoSpaceDN w:val="0"/>
        <w:adjustRightInd w:val="0"/>
        <w:spacing w:before="100" w:beforeAutospacing="1" w:after="120"/>
        <w:jc w:val="both"/>
        <w:rPr>
          <w:rFonts w:ascii="Arial" w:hAnsi="Arial" w:cs="Arial"/>
          <w:b/>
          <w:bCs/>
          <w:sz w:val="24"/>
          <w:szCs w:val="24"/>
          <w:u w:val="single"/>
        </w:rPr>
      </w:pPr>
    </w:p>
    <w:p w14:paraId="3E737787" w14:textId="798EF2C9" w:rsidR="009E70E8" w:rsidRPr="007B4C8D" w:rsidRDefault="009E70E8" w:rsidP="009E70E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sidR="00924A82">
        <w:rPr>
          <w:rFonts w:ascii="Arial" w:hAnsi="Arial" w:cs="Arial"/>
          <w:b/>
          <w:bCs/>
          <w:sz w:val="24"/>
          <w:szCs w:val="24"/>
          <w:u w:val="single"/>
        </w:rPr>
        <w:t>3</w:t>
      </w:r>
      <w:r w:rsidR="00A0492F">
        <w:rPr>
          <w:rFonts w:ascii="Arial" w:hAnsi="Arial" w:cs="Arial"/>
          <w:b/>
          <w:bCs/>
          <w:sz w:val="24"/>
          <w:szCs w:val="24"/>
          <w:u w:val="single"/>
        </w:rPr>
        <w:t xml:space="preserve"> Doporučení na </w:t>
      </w:r>
      <w:r w:rsidR="00B30687">
        <w:rPr>
          <w:rFonts w:ascii="Arial" w:hAnsi="Arial" w:cs="Arial"/>
          <w:b/>
          <w:bCs/>
          <w:sz w:val="24"/>
          <w:szCs w:val="24"/>
          <w:u w:val="single"/>
        </w:rPr>
        <w:t>e</w:t>
      </w:r>
      <w:r w:rsidR="00A0492F">
        <w:rPr>
          <w:rFonts w:ascii="Arial" w:hAnsi="Arial" w:cs="Arial"/>
          <w:b/>
          <w:bCs/>
          <w:sz w:val="24"/>
          <w:szCs w:val="24"/>
          <w:u w:val="single"/>
        </w:rPr>
        <w:t>misní limity a prašnost</w:t>
      </w:r>
    </w:p>
    <w:p w14:paraId="6EBD4E02" w14:textId="63C4C929" w:rsidR="009E70E8" w:rsidRPr="007B4C8D" w:rsidRDefault="009960AB" w:rsidP="007B4C8D">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9E70E8" w:rsidRPr="007B4C8D">
        <w:rPr>
          <w:rFonts w:ascii="Arial" w:hAnsi="Arial" w:cs="Arial"/>
          <w:b/>
          <w:bCs/>
          <w:sz w:val="24"/>
          <w:szCs w:val="24"/>
          <w:u w:val="single"/>
        </w:rPr>
        <w:t>misní limity</w:t>
      </w:r>
    </w:p>
    <w:p w14:paraId="6F668601" w14:textId="77777777" w:rsidR="000C1C6F" w:rsidRDefault="009E70E8" w:rsidP="000C1C6F">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B2FC821" w14:textId="77777777" w:rsidR="009E70E8" w:rsidRPr="007B4C8D" w:rsidRDefault="009E70E8" w:rsidP="007B4C8D">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031D65E5" w14:textId="77777777" w:rsidR="009E70E8" w:rsidRPr="001B3393" w:rsidRDefault="009E70E8" w:rsidP="007B4C8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9DAB5BF" w14:textId="77777777" w:rsidR="000C1C6F" w:rsidRPr="007B4C8D" w:rsidRDefault="009E70E8" w:rsidP="007B4C8D">
      <w:pPr>
        <w:pStyle w:val="Bezmezer"/>
        <w:jc w:val="both"/>
        <w:rPr>
          <w:rFonts w:ascii="Arial" w:hAnsi="Arial" w:cs="Arial"/>
        </w:rPr>
      </w:pPr>
      <w:r w:rsidRPr="007B4C8D">
        <w:rPr>
          <w:rFonts w:ascii="Arial" w:hAnsi="Arial" w:cs="Arial"/>
        </w:rPr>
        <w:t>◦ Používat nesilniční pojízdné stroje (bagry, rypadla, nakladače, jeřáby, buldozery</w:t>
      </w:r>
      <w:r w:rsidR="000C1C6F" w:rsidRPr="007B4C8D">
        <w:rPr>
          <w:rFonts w:ascii="Arial" w:hAnsi="Arial" w:cs="Arial"/>
        </w:rPr>
        <w:t xml:space="preserve"> </w:t>
      </w:r>
      <w:r w:rsidRPr="007B4C8D">
        <w:rPr>
          <w:rFonts w:ascii="Arial" w:hAnsi="Arial" w:cs="Arial"/>
        </w:rPr>
        <w:t>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w:t>
      </w:r>
      <w:r w:rsidR="000C1C6F" w:rsidRPr="007B4C8D">
        <w:rPr>
          <w:rFonts w:ascii="Arial" w:hAnsi="Arial" w:cs="Arial"/>
        </w:rPr>
        <w:t xml:space="preserve"> </w:t>
      </w:r>
      <w:r w:rsidRPr="007B4C8D">
        <w:rPr>
          <w:rFonts w:ascii="Arial" w:hAnsi="Arial" w:cs="Arial"/>
        </w:rPr>
        <w:t>plnění emisní Etapy, musí být prokázáno, že byl nesilniční pojízdný stroj vyroben</w:t>
      </w:r>
      <w:r w:rsidR="000C1C6F" w:rsidRPr="007B4C8D">
        <w:rPr>
          <w:rFonts w:ascii="Arial" w:hAnsi="Arial" w:cs="Arial"/>
        </w:rPr>
        <w:t xml:space="preserve"> </w:t>
      </w:r>
      <w:r w:rsidRPr="007B4C8D">
        <w:rPr>
          <w:rFonts w:ascii="Arial" w:hAnsi="Arial" w:cs="Arial"/>
        </w:rPr>
        <w:t>po 31. 12. 2007.</w:t>
      </w:r>
    </w:p>
    <w:p w14:paraId="767B12AA"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IIIA, nebo byl vyroben před 31. 12. 2007,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6A87F007" w14:textId="77777777" w:rsidR="000C1C6F" w:rsidRPr="001B3393" w:rsidRDefault="000C1C6F" w:rsidP="007B4C8D">
      <w:pPr>
        <w:pStyle w:val="Bezmezer"/>
        <w:jc w:val="both"/>
      </w:pPr>
    </w:p>
    <w:p w14:paraId="7C102883" w14:textId="77777777" w:rsidR="009E70E8" w:rsidRPr="007B4C8D" w:rsidRDefault="009E70E8" w:rsidP="007B4C8D">
      <w:pPr>
        <w:pStyle w:val="Bezmezer"/>
        <w:jc w:val="both"/>
        <w:rPr>
          <w:rFonts w:ascii="Arial" w:hAnsi="Arial" w:cs="Arial"/>
          <w:b/>
          <w:bCs/>
          <w:u w:val="single"/>
        </w:rPr>
      </w:pPr>
      <w:r w:rsidRPr="007B4C8D">
        <w:rPr>
          <w:rFonts w:ascii="Arial" w:hAnsi="Arial" w:cs="Arial"/>
          <w:b/>
          <w:bCs/>
          <w:u w:val="single"/>
        </w:rPr>
        <w:t>Požadavky na nákladní vozidla</w:t>
      </w:r>
    </w:p>
    <w:p w14:paraId="12EF1FFB" w14:textId="77777777" w:rsidR="000C1C6F" w:rsidRPr="001B3393" w:rsidRDefault="000C1C6F" w:rsidP="007B4C8D">
      <w:pPr>
        <w:pStyle w:val="Bezmezer"/>
        <w:jc w:val="both"/>
        <w:rPr>
          <w:b/>
          <w:bCs/>
          <w:u w:val="single"/>
        </w:rPr>
      </w:pPr>
    </w:p>
    <w:p w14:paraId="7AAA935B"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2008.</w:t>
      </w:r>
    </w:p>
    <w:p w14:paraId="7CE40C95" w14:textId="77777777" w:rsidR="009E70E8" w:rsidRPr="007B4C8D"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V nebo bylo</w:t>
      </w:r>
      <w:r w:rsidR="000C1C6F" w:rsidRPr="007B4C8D">
        <w:rPr>
          <w:rFonts w:ascii="Arial" w:hAnsi="Arial" w:cs="Arial"/>
        </w:rPr>
        <w:t xml:space="preserve"> </w:t>
      </w:r>
      <w:r w:rsidRPr="007B4C8D">
        <w:rPr>
          <w:rFonts w:ascii="Arial" w:hAnsi="Arial" w:cs="Arial"/>
        </w:rPr>
        <w:t>vyrobeno před 1. 10. 2008,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p>
    <w:p w14:paraId="53C39A27" w14:textId="77777777" w:rsidR="009E70E8" w:rsidRPr="007B4C8D" w:rsidRDefault="009E70E8" w:rsidP="007B4C8D">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1FDA4E9" w14:textId="77777777" w:rsidR="009E70E8" w:rsidRPr="001B3393" w:rsidRDefault="009E70E8" w:rsidP="007B4C8D">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4AAC30D9" w14:textId="77777777" w:rsidR="009E70E8" w:rsidRDefault="009E70E8" w:rsidP="007B4C8D">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sidR="000C1C6F">
        <w:rPr>
          <w:rFonts w:ascii="Arial" w:hAnsi="Arial" w:cs="Arial"/>
        </w:rPr>
        <w:t xml:space="preserve"> </w:t>
      </w:r>
      <w:r w:rsidRPr="001B3393">
        <w:rPr>
          <w:rFonts w:ascii="Arial" w:hAnsi="Arial" w:cs="Arial"/>
        </w:rPr>
        <w:t xml:space="preserve">parametry, je-li to možné a proveditelné. </w:t>
      </w:r>
    </w:p>
    <w:p w14:paraId="4ADAC322" w14:textId="7FEBFCCA" w:rsidR="000C1C6F" w:rsidRDefault="009E70E8" w:rsidP="000C1C6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457CC213" w14:textId="77777777" w:rsidR="009E70E8" w:rsidRPr="007B4C8D" w:rsidRDefault="009E70E8" w:rsidP="007B4C8D">
      <w:pPr>
        <w:pStyle w:val="Bezmezer"/>
        <w:jc w:val="both"/>
        <w:rPr>
          <w:rFonts w:ascii="Arial" w:hAnsi="Arial" w:cs="Arial"/>
          <w:b/>
          <w:bCs/>
          <w:u w:val="single"/>
        </w:rPr>
      </w:pPr>
      <w:r w:rsidRPr="007B4C8D">
        <w:rPr>
          <w:rFonts w:ascii="Arial" w:hAnsi="Arial" w:cs="Arial"/>
        </w:rPr>
        <w:t>◦ Používat nesilniční pojízdné stroje (bagry, rýpadla, nakladače, jeřáby, buldozery</w:t>
      </w:r>
      <w:r w:rsidR="000C1C6F" w:rsidRPr="007B4C8D">
        <w:rPr>
          <w:rFonts w:ascii="Arial" w:hAnsi="Arial" w:cs="Arial"/>
        </w:rPr>
        <w:t xml:space="preserve"> </w:t>
      </w:r>
      <w:r w:rsidRPr="007B4C8D">
        <w:rPr>
          <w:rFonts w:ascii="Arial" w:hAnsi="Arial" w:cs="Arial"/>
        </w:rPr>
        <w:t>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w:t>
      </w:r>
      <w:r w:rsidR="000C1C6F" w:rsidRPr="007B4C8D">
        <w:rPr>
          <w:rFonts w:ascii="Arial" w:hAnsi="Arial" w:cs="Arial"/>
        </w:rPr>
        <w:t xml:space="preserve"> </w:t>
      </w:r>
      <w:r w:rsidRPr="007B4C8D">
        <w:rPr>
          <w:rFonts w:ascii="Arial" w:hAnsi="Arial" w:cs="Arial"/>
        </w:rPr>
        <w:t>plnění emisní Etapy II, musí být prokázáno, že byl nesilniční pojízdný stroj vyroben</w:t>
      </w:r>
      <w:r w:rsidR="000C1C6F" w:rsidRPr="007B4C8D">
        <w:rPr>
          <w:rFonts w:ascii="Arial" w:hAnsi="Arial" w:cs="Arial"/>
        </w:rPr>
        <w:t xml:space="preserve"> </w:t>
      </w:r>
      <w:r w:rsidRPr="007B4C8D">
        <w:rPr>
          <w:rFonts w:ascii="Arial" w:hAnsi="Arial" w:cs="Arial"/>
        </w:rPr>
        <w:t>po 31. 12. 2002.</w:t>
      </w:r>
    </w:p>
    <w:p w14:paraId="5E2E1AC2"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 nebo byl vyroben před 31. 12. 2002,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29C565BC" w14:textId="77777777" w:rsidR="009E70E8" w:rsidRPr="001B3393" w:rsidRDefault="009E70E8" w:rsidP="007B4C8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14DCAE4C" w14:textId="77777777" w:rsidR="009E70E8" w:rsidRPr="007B4C8D" w:rsidRDefault="009E70E8" w:rsidP="007B4C8D">
      <w:pPr>
        <w:pStyle w:val="Bezmezer"/>
        <w:jc w:val="both"/>
        <w:rPr>
          <w:rFonts w:ascii="Arial" w:hAnsi="Arial" w:cs="Arial"/>
        </w:rPr>
      </w:pPr>
      <w:r w:rsidRPr="007B4C8D">
        <w:rPr>
          <w:rFonts w:ascii="Arial" w:hAnsi="Arial" w:cs="Arial"/>
        </w:rPr>
        <w:lastRenderedPageBreak/>
        <w:t>◦ Používat nákladní vozidla splňujících alespoň emisní normu EURO IV.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2005.</w:t>
      </w:r>
    </w:p>
    <w:p w14:paraId="71175AA5" w14:textId="77777777" w:rsidR="009E70E8" w:rsidRPr="0054723C"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IV nebo bylo</w:t>
      </w:r>
      <w:r w:rsidR="000C1C6F" w:rsidRPr="007B4C8D">
        <w:rPr>
          <w:rFonts w:ascii="Arial" w:hAnsi="Arial" w:cs="Arial"/>
        </w:rPr>
        <w:t xml:space="preserve"> </w:t>
      </w:r>
      <w:r w:rsidRPr="007B4C8D">
        <w:rPr>
          <w:rFonts w:ascii="Arial" w:hAnsi="Arial" w:cs="Arial"/>
        </w:rPr>
        <w:t>vyrobeno před 1. 10. 2005,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bookmarkEnd w:id="85"/>
    </w:p>
    <w:sectPr w:rsidR="009E70E8" w:rsidRPr="0054723C" w:rsidSect="00FC596D">
      <w:headerReference w:type="default" r:id="rId19"/>
      <w:footerReference w:type="default" r:id="rId20"/>
      <w:pgSz w:w="11906" w:h="16838"/>
      <w:pgMar w:top="1417" w:right="1274" w:bottom="1417" w:left="1276"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Adamčík Jan Ing." w:date="2021-05-13T06:53:00Z" w:initials="AJI">
    <w:p w14:paraId="780D43FE" w14:textId="77777777" w:rsidR="00207640" w:rsidRDefault="00207640" w:rsidP="00100D69">
      <w:pPr>
        <w:pStyle w:val="Textkomente"/>
      </w:pPr>
      <w:r>
        <w:rPr>
          <w:rStyle w:val="Odkaznakoment"/>
        </w:rPr>
        <w:annotationRef/>
      </w:r>
      <w:r w:rsidRPr="00937A3D">
        <w:rPr>
          <w:rFonts w:ascii="Arial" w:hAnsi="Arial" w:cs="Arial"/>
          <w:color w:val="000000"/>
        </w:rPr>
        <w:t>Položkový nabídkový rozpočet ve formátu unixm</w:t>
      </w:r>
      <w:r w:rsidRPr="00937A3D">
        <w:rPr>
          <w:rFonts w:ascii="Arial" w:hAnsi="Arial" w:cs="Arial"/>
        </w:rPr>
        <w:t>l</w:t>
      </w:r>
      <w:r w:rsidRPr="00937A3D">
        <w:rPr>
          <w:rFonts w:ascii="Arial" w:hAnsi="Arial" w:cs="Arial"/>
          <w:color w:val="000000"/>
        </w:rPr>
        <w:t xml:space="preserve"> nutno uveřejnit v záložce „Veřejné dokumenty“ v E-ZAKu, na detailu příslušné veřejné zakázky na stavební práce.</w:t>
      </w:r>
    </w:p>
  </w:comment>
  <w:comment w:id="22" w:author="Košutová Lada" w:date="2023-09-20T11:01:00Z" w:initials="KL">
    <w:p w14:paraId="07F0C8CF" w14:textId="77777777" w:rsidR="00DF0AAF" w:rsidRDefault="00DF0AAF" w:rsidP="00827096">
      <w:pPr>
        <w:pStyle w:val="Textkomente"/>
      </w:pPr>
      <w:r>
        <w:rPr>
          <w:rStyle w:val="Odkaznakoment"/>
        </w:rPr>
        <w:annotationRef/>
      </w:r>
      <w:r>
        <w:t>Odstranit</w:t>
      </w:r>
    </w:p>
  </w:comment>
  <w:comment w:id="26" w:author="Košutová Lada" w:date="2023-09-19T09:33:00Z" w:initials="KL">
    <w:p w14:paraId="3DE36D7C" w14:textId="167D50A6" w:rsidR="00A568D2" w:rsidRDefault="00A568D2" w:rsidP="003C6E52">
      <w:pPr>
        <w:pStyle w:val="Textkomente"/>
      </w:pPr>
      <w:r>
        <w:rPr>
          <w:rStyle w:val="Odkaznakoment"/>
        </w:rPr>
        <w:annotationRef/>
      </w:r>
      <w:r>
        <w:t>S ohledem na skutečnost, že kolaudace není součástí díla, navrhuju tyto úpravy ohledně předání a převzetí díla.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0D43FE" w15:done="0"/>
  <w15:commentEx w15:paraId="07F0C8CF" w15:done="0"/>
  <w15:commentEx w15:paraId="3DE36D7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54F98" w16cex:dateUtc="2023-09-20T09:01:00Z"/>
  <w16cex:commentExtensible w16cex:durableId="28B3E962" w16cex:dateUtc="2023-09-19T07: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0D43FE" w16cid:durableId="243D2BC4"/>
  <w16cid:commentId w16cid:paraId="07F0C8CF" w16cid:durableId="28B54F98"/>
  <w16cid:commentId w16cid:paraId="3DE36D7C" w16cid:durableId="28B3E9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5712D" w14:textId="77777777" w:rsidR="00E714B3" w:rsidRDefault="00E714B3" w:rsidP="006C3D15">
      <w:pPr>
        <w:spacing w:after="0" w:line="240" w:lineRule="auto"/>
      </w:pPr>
      <w:r>
        <w:separator/>
      </w:r>
    </w:p>
  </w:endnote>
  <w:endnote w:type="continuationSeparator" w:id="0">
    <w:p w14:paraId="633098F3" w14:textId="77777777" w:rsidR="00E714B3" w:rsidRDefault="00E714B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04FADDFF" w14:textId="782A6697" w:rsidR="00207640" w:rsidRDefault="00207640">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27</w:t>
        </w:r>
        <w:r w:rsidRPr="0054723C">
          <w:rPr>
            <w:rFonts w:ascii="Arial" w:hAnsi="Arial" w:cs="Arial"/>
          </w:rPr>
          <w:fldChar w:fldCharType="end"/>
        </w:r>
      </w:p>
    </w:sdtContent>
  </w:sdt>
  <w:p w14:paraId="27233EBA" w14:textId="77777777" w:rsidR="00207640" w:rsidRDefault="002076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6427D" w14:textId="77777777" w:rsidR="00E714B3" w:rsidRDefault="00E714B3" w:rsidP="006C3D15">
      <w:pPr>
        <w:spacing w:after="0" w:line="240" w:lineRule="auto"/>
      </w:pPr>
      <w:r>
        <w:separator/>
      </w:r>
    </w:p>
  </w:footnote>
  <w:footnote w:type="continuationSeparator" w:id="0">
    <w:p w14:paraId="45B595F9" w14:textId="77777777" w:rsidR="00E714B3" w:rsidRDefault="00E714B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8E7F" w14:textId="13A4678D" w:rsidR="00207640" w:rsidRPr="0054723C" w:rsidRDefault="00207640">
    <w:pPr>
      <w:pStyle w:val="Zhlav"/>
      <w:rPr>
        <w:rFonts w:ascii="Arial" w:hAnsi="Arial" w:cs="Arial"/>
      </w:rPr>
    </w:pPr>
    <w:r>
      <w:tab/>
    </w:r>
    <w:r>
      <w:tab/>
    </w:r>
    <w:r w:rsidR="00BF3FB1">
      <w:rPr>
        <w:rFonts w:ascii="Arial" w:hAnsi="Arial" w:cs="Arial"/>
      </w:rPr>
      <w:t xml:space="preserve">číslo smlouvy </w:t>
    </w:r>
    <w:r w:rsidRPr="0054723C">
      <w:rPr>
        <w:rFonts w:ascii="Arial" w:hAnsi="Arial" w:cs="Arial"/>
      </w:rPr>
      <w:t>objednatele</w:t>
    </w:r>
    <w:r w:rsidR="00BF3FB1">
      <w:rPr>
        <w:rFonts w:ascii="Arial" w:hAnsi="Arial" w:cs="Arial"/>
      </w:rPr>
      <w:t xml:space="preserve"> / UID</w:t>
    </w:r>
    <w:r w:rsidRPr="0054723C">
      <w:rPr>
        <w:rFonts w:ascii="Arial" w:hAnsi="Arial" w:cs="Arial"/>
      </w:rPr>
      <w:t>:</w:t>
    </w:r>
  </w:p>
  <w:p w14:paraId="6D296A7C" w14:textId="2116D000" w:rsidR="00207640" w:rsidRPr="0054723C" w:rsidRDefault="00207640">
    <w:pPr>
      <w:pStyle w:val="Zhlav"/>
      <w:rPr>
        <w:rFonts w:ascii="Arial" w:hAnsi="Arial" w:cs="Arial"/>
      </w:rPr>
    </w:pPr>
    <w:r w:rsidRPr="0054723C">
      <w:rPr>
        <w:rFonts w:ascii="Arial" w:hAnsi="Arial" w:cs="Arial"/>
      </w:rPr>
      <w:tab/>
    </w:r>
    <w:r w:rsidRPr="0054723C">
      <w:rPr>
        <w:rFonts w:ascii="Arial" w:hAnsi="Arial" w:cs="Arial"/>
      </w:rPr>
      <w:tab/>
    </w:r>
    <w:r w:rsidR="00BF3FB1">
      <w:rPr>
        <w:rFonts w:ascii="Arial" w:hAnsi="Arial" w:cs="Arial"/>
      </w:rPr>
      <w:t>číslo smlouvy</w:t>
    </w:r>
    <w:r w:rsidRPr="0054723C">
      <w:rPr>
        <w:rFonts w:ascii="Arial" w:hAnsi="Arial" w:cs="Arial"/>
      </w:rPr>
      <w:t xml:space="preserve">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FC32AF"/>
    <w:multiLevelType w:val="hybridMultilevel"/>
    <w:tmpl w:val="544A1D96"/>
    <w:lvl w:ilvl="0" w:tplc="0405000F">
      <w:start w:val="1"/>
      <w:numFmt w:val="decimal"/>
      <w:lvlText w:val="%1."/>
      <w:lvlJc w:val="left"/>
      <w:pPr>
        <w:ind w:left="502" w:hanging="360"/>
      </w:pPr>
      <w:rPr>
        <w:rFont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B9DA9778"/>
    <w:lvl w:ilvl="0" w:tplc="4DBCAB6C">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19E0079"/>
    <w:multiLevelType w:val="hybridMultilevel"/>
    <w:tmpl w:val="C1684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643"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1354BA60"/>
    <w:lvl w:ilvl="0" w:tplc="69403D3A">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001810675">
    <w:abstractNumId w:val="36"/>
  </w:num>
  <w:num w:numId="2" w16cid:durableId="1819766547">
    <w:abstractNumId w:val="17"/>
  </w:num>
  <w:num w:numId="3" w16cid:durableId="318004022">
    <w:abstractNumId w:val="2"/>
  </w:num>
  <w:num w:numId="4" w16cid:durableId="236475385">
    <w:abstractNumId w:val="39"/>
  </w:num>
  <w:num w:numId="5" w16cid:durableId="1616399196">
    <w:abstractNumId w:val="42"/>
  </w:num>
  <w:num w:numId="6" w16cid:durableId="1313021464">
    <w:abstractNumId w:val="43"/>
  </w:num>
  <w:num w:numId="7" w16cid:durableId="589512265">
    <w:abstractNumId w:val="1"/>
  </w:num>
  <w:num w:numId="8" w16cid:durableId="1487239132">
    <w:abstractNumId w:val="23"/>
  </w:num>
  <w:num w:numId="9" w16cid:durableId="215623979">
    <w:abstractNumId w:val="38"/>
  </w:num>
  <w:num w:numId="10" w16cid:durableId="1758672060">
    <w:abstractNumId w:val="19"/>
  </w:num>
  <w:num w:numId="11" w16cid:durableId="1582989004">
    <w:abstractNumId w:val="40"/>
  </w:num>
  <w:num w:numId="12" w16cid:durableId="243492574">
    <w:abstractNumId w:val="27"/>
  </w:num>
  <w:num w:numId="13" w16cid:durableId="182210051">
    <w:abstractNumId w:val="41"/>
  </w:num>
  <w:num w:numId="14" w16cid:durableId="104738564">
    <w:abstractNumId w:val="10"/>
  </w:num>
  <w:num w:numId="15" w16cid:durableId="550927414">
    <w:abstractNumId w:val="34"/>
  </w:num>
  <w:num w:numId="16" w16cid:durableId="72901149">
    <w:abstractNumId w:val="15"/>
  </w:num>
  <w:num w:numId="17" w16cid:durableId="638656083">
    <w:abstractNumId w:val="3"/>
  </w:num>
  <w:num w:numId="18" w16cid:durableId="1980727018">
    <w:abstractNumId w:val="6"/>
  </w:num>
  <w:num w:numId="19" w16cid:durableId="1282108293">
    <w:abstractNumId w:val="33"/>
  </w:num>
  <w:num w:numId="20" w16cid:durableId="1894196553">
    <w:abstractNumId w:val="35"/>
  </w:num>
  <w:num w:numId="21" w16cid:durableId="2103990465">
    <w:abstractNumId w:val="4"/>
  </w:num>
  <w:num w:numId="22" w16cid:durableId="1620647478">
    <w:abstractNumId w:val="20"/>
  </w:num>
  <w:num w:numId="23" w16cid:durableId="1163425108">
    <w:abstractNumId w:val="44"/>
  </w:num>
  <w:num w:numId="24" w16cid:durableId="1121270080">
    <w:abstractNumId w:val="7"/>
  </w:num>
  <w:num w:numId="25" w16cid:durableId="490683026">
    <w:abstractNumId w:val="26"/>
  </w:num>
  <w:num w:numId="26" w16cid:durableId="1657151956">
    <w:abstractNumId w:val="18"/>
  </w:num>
  <w:num w:numId="27" w16cid:durableId="1232160249">
    <w:abstractNumId w:val="25"/>
  </w:num>
  <w:num w:numId="28" w16cid:durableId="1738240324">
    <w:abstractNumId w:val="8"/>
  </w:num>
  <w:num w:numId="29" w16cid:durableId="2067218857">
    <w:abstractNumId w:val="12"/>
  </w:num>
  <w:num w:numId="30" w16cid:durableId="1501890816">
    <w:abstractNumId w:val="29"/>
  </w:num>
  <w:num w:numId="31" w16cid:durableId="947279529">
    <w:abstractNumId w:val="9"/>
  </w:num>
  <w:num w:numId="32" w16cid:durableId="871261588">
    <w:abstractNumId w:val="37"/>
  </w:num>
  <w:num w:numId="33" w16cid:durableId="716782848">
    <w:abstractNumId w:val="28"/>
  </w:num>
  <w:num w:numId="34" w16cid:durableId="74713892">
    <w:abstractNumId w:val="24"/>
  </w:num>
  <w:num w:numId="35" w16cid:durableId="362292829">
    <w:abstractNumId w:val="14"/>
  </w:num>
  <w:num w:numId="36" w16cid:durableId="315647850">
    <w:abstractNumId w:val="11"/>
  </w:num>
  <w:num w:numId="37" w16cid:durableId="619336194">
    <w:abstractNumId w:val="16"/>
  </w:num>
  <w:num w:numId="38" w16cid:durableId="868762146">
    <w:abstractNumId w:val="21"/>
  </w:num>
  <w:num w:numId="39" w16cid:durableId="602155302">
    <w:abstractNumId w:val="5"/>
  </w:num>
  <w:num w:numId="40" w16cid:durableId="1364667798">
    <w:abstractNumId w:val="45"/>
  </w:num>
  <w:num w:numId="41" w16cid:durableId="531385581">
    <w:abstractNumId w:val="30"/>
  </w:num>
  <w:num w:numId="42" w16cid:durableId="1152791702">
    <w:abstractNumId w:val="32"/>
  </w:num>
  <w:num w:numId="43" w16cid:durableId="1107965513">
    <w:abstractNumId w:val="0"/>
  </w:num>
  <w:num w:numId="44" w16cid:durableId="1153176300">
    <w:abstractNumId w:val="13"/>
  </w:num>
  <w:num w:numId="45" w16cid:durableId="572741930">
    <w:abstractNumId w:val="31"/>
  </w:num>
  <w:num w:numId="46" w16cid:durableId="136604465">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amčík Jan Ing.">
    <w15:presenceInfo w15:providerId="AD" w15:userId="S::j.adamcik@spucr.cz::5169f7a0-93d5-429d-bc4a-e64376f9107e"/>
  </w15:person>
  <w15:person w15:author="Košutová Lada">
    <w15:presenceInfo w15:providerId="AD" w15:userId="S::l.kosutova@spucr.cz::675eb7c6-7b48-4b4b-8f38-eed9263e0f7b"/>
  </w15:person>
  <w15:person w15:author="Králová Alžběta Ing.">
    <w15:presenceInfo w15:providerId="AD" w15:userId="S::a.kralova@spucr.cz::72f3ccca-30eb-41dd-af1e-3bed52b1d2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045F"/>
    <w:rsid w:val="0002018C"/>
    <w:rsid w:val="00022A44"/>
    <w:rsid w:val="000246D6"/>
    <w:rsid w:val="00031BB1"/>
    <w:rsid w:val="00032A5D"/>
    <w:rsid w:val="00032DD3"/>
    <w:rsid w:val="000337BE"/>
    <w:rsid w:val="00036CD6"/>
    <w:rsid w:val="0003750D"/>
    <w:rsid w:val="00040386"/>
    <w:rsid w:val="00043CC3"/>
    <w:rsid w:val="000453FC"/>
    <w:rsid w:val="000467D8"/>
    <w:rsid w:val="00050E94"/>
    <w:rsid w:val="00052147"/>
    <w:rsid w:val="000537BF"/>
    <w:rsid w:val="000559CD"/>
    <w:rsid w:val="000627AA"/>
    <w:rsid w:val="000711AF"/>
    <w:rsid w:val="00071B1C"/>
    <w:rsid w:val="000735AF"/>
    <w:rsid w:val="00075ECF"/>
    <w:rsid w:val="000773DC"/>
    <w:rsid w:val="00080D4E"/>
    <w:rsid w:val="000921C4"/>
    <w:rsid w:val="00092614"/>
    <w:rsid w:val="00095434"/>
    <w:rsid w:val="000B0B17"/>
    <w:rsid w:val="000B12F9"/>
    <w:rsid w:val="000C1C6F"/>
    <w:rsid w:val="000C25A0"/>
    <w:rsid w:val="000C30FE"/>
    <w:rsid w:val="000C359A"/>
    <w:rsid w:val="000D312B"/>
    <w:rsid w:val="000E2D79"/>
    <w:rsid w:val="000F1948"/>
    <w:rsid w:val="000F4D40"/>
    <w:rsid w:val="00100D69"/>
    <w:rsid w:val="00105A23"/>
    <w:rsid w:val="00116BF9"/>
    <w:rsid w:val="001216DB"/>
    <w:rsid w:val="00125DA8"/>
    <w:rsid w:val="001304D2"/>
    <w:rsid w:val="00137363"/>
    <w:rsid w:val="00137C52"/>
    <w:rsid w:val="001409D3"/>
    <w:rsid w:val="00143789"/>
    <w:rsid w:val="0014530C"/>
    <w:rsid w:val="00147928"/>
    <w:rsid w:val="00150161"/>
    <w:rsid w:val="001529B2"/>
    <w:rsid w:val="00154381"/>
    <w:rsid w:val="00172321"/>
    <w:rsid w:val="001748FF"/>
    <w:rsid w:val="00175063"/>
    <w:rsid w:val="001851EA"/>
    <w:rsid w:val="001915CD"/>
    <w:rsid w:val="001A46FA"/>
    <w:rsid w:val="001A69A9"/>
    <w:rsid w:val="001B38BD"/>
    <w:rsid w:val="001C0969"/>
    <w:rsid w:val="001C1DDC"/>
    <w:rsid w:val="001C5C37"/>
    <w:rsid w:val="001C66B1"/>
    <w:rsid w:val="001D2E9A"/>
    <w:rsid w:val="001D5B92"/>
    <w:rsid w:val="001E3AD2"/>
    <w:rsid w:val="001E3E5F"/>
    <w:rsid w:val="001E40A3"/>
    <w:rsid w:val="001E4A31"/>
    <w:rsid w:val="001E5CF5"/>
    <w:rsid w:val="001E6411"/>
    <w:rsid w:val="001F7F5E"/>
    <w:rsid w:val="00207640"/>
    <w:rsid w:val="00221DA1"/>
    <w:rsid w:val="00230347"/>
    <w:rsid w:val="00232394"/>
    <w:rsid w:val="0023348B"/>
    <w:rsid w:val="002369E1"/>
    <w:rsid w:val="002449A1"/>
    <w:rsid w:val="00244C1D"/>
    <w:rsid w:val="00245901"/>
    <w:rsid w:val="00245C7B"/>
    <w:rsid w:val="00247241"/>
    <w:rsid w:val="0028228B"/>
    <w:rsid w:val="00282D7B"/>
    <w:rsid w:val="002854C1"/>
    <w:rsid w:val="002A0E91"/>
    <w:rsid w:val="002A4450"/>
    <w:rsid w:val="002A45E5"/>
    <w:rsid w:val="002A5B87"/>
    <w:rsid w:val="002B1D9F"/>
    <w:rsid w:val="002B5FE1"/>
    <w:rsid w:val="002C0720"/>
    <w:rsid w:val="002C7AA2"/>
    <w:rsid w:val="002D18F6"/>
    <w:rsid w:val="002D76FD"/>
    <w:rsid w:val="002E08DD"/>
    <w:rsid w:val="002E742E"/>
    <w:rsid w:val="002F09E5"/>
    <w:rsid w:val="0030650E"/>
    <w:rsid w:val="00312ED6"/>
    <w:rsid w:val="00316AE9"/>
    <w:rsid w:val="00325832"/>
    <w:rsid w:val="0033172F"/>
    <w:rsid w:val="00332612"/>
    <w:rsid w:val="00340BBF"/>
    <w:rsid w:val="00341BE8"/>
    <w:rsid w:val="00346559"/>
    <w:rsid w:val="00350B9E"/>
    <w:rsid w:val="00354850"/>
    <w:rsid w:val="00355F02"/>
    <w:rsid w:val="00357A82"/>
    <w:rsid w:val="00361188"/>
    <w:rsid w:val="003707AB"/>
    <w:rsid w:val="00373178"/>
    <w:rsid w:val="00374D87"/>
    <w:rsid w:val="0038028C"/>
    <w:rsid w:val="00381351"/>
    <w:rsid w:val="003929D1"/>
    <w:rsid w:val="00395F22"/>
    <w:rsid w:val="003A0D1F"/>
    <w:rsid w:val="003A6EEF"/>
    <w:rsid w:val="003B593B"/>
    <w:rsid w:val="003D1047"/>
    <w:rsid w:val="003D16BB"/>
    <w:rsid w:val="003D21B7"/>
    <w:rsid w:val="003D7879"/>
    <w:rsid w:val="003E578B"/>
    <w:rsid w:val="003F38DA"/>
    <w:rsid w:val="003F7FD2"/>
    <w:rsid w:val="0040364B"/>
    <w:rsid w:val="00406995"/>
    <w:rsid w:val="00412798"/>
    <w:rsid w:val="00414852"/>
    <w:rsid w:val="00415365"/>
    <w:rsid w:val="00416B9C"/>
    <w:rsid w:val="00423C70"/>
    <w:rsid w:val="0044678B"/>
    <w:rsid w:val="004476CE"/>
    <w:rsid w:val="00450937"/>
    <w:rsid w:val="00450992"/>
    <w:rsid w:val="00450B39"/>
    <w:rsid w:val="00460DD5"/>
    <w:rsid w:val="00461165"/>
    <w:rsid w:val="00461935"/>
    <w:rsid w:val="004627D5"/>
    <w:rsid w:val="00463206"/>
    <w:rsid w:val="0046388E"/>
    <w:rsid w:val="004711DB"/>
    <w:rsid w:val="004750E4"/>
    <w:rsid w:val="00484897"/>
    <w:rsid w:val="00490614"/>
    <w:rsid w:val="00495A8D"/>
    <w:rsid w:val="004975B5"/>
    <w:rsid w:val="004A41F9"/>
    <w:rsid w:val="004A55A6"/>
    <w:rsid w:val="004B6D83"/>
    <w:rsid w:val="004C1776"/>
    <w:rsid w:val="004C2F22"/>
    <w:rsid w:val="004C5E36"/>
    <w:rsid w:val="004D09FE"/>
    <w:rsid w:val="004D0C41"/>
    <w:rsid w:val="004D19FE"/>
    <w:rsid w:val="004D2462"/>
    <w:rsid w:val="004D5916"/>
    <w:rsid w:val="004F1D02"/>
    <w:rsid w:val="004F46AA"/>
    <w:rsid w:val="00502776"/>
    <w:rsid w:val="00502A90"/>
    <w:rsid w:val="00503BEF"/>
    <w:rsid w:val="00513AD2"/>
    <w:rsid w:val="00514C19"/>
    <w:rsid w:val="00520D7E"/>
    <w:rsid w:val="00522F12"/>
    <w:rsid w:val="00523AB2"/>
    <w:rsid w:val="00527BC9"/>
    <w:rsid w:val="005412B2"/>
    <w:rsid w:val="0054723C"/>
    <w:rsid w:val="005614E4"/>
    <w:rsid w:val="00561934"/>
    <w:rsid w:val="00563034"/>
    <w:rsid w:val="005643D1"/>
    <w:rsid w:val="005673FF"/>
    <w:rsid w:val="00574FD1"/>
    <w:rsid w:val="00576629"/>
    <w:rsid w:val="00576CB0"/>
    <w:rsid w:val="00577472"/>
    <w:rsid w:val="00577BB5"/>
    <w:rsid w:val="00586738"/>
    <w:rsid w:val="00594DA7"/>
    <w:rsid w:val="005961C2"/>
    <w:rsid w:val="00596255"/>
    <w:rsid w:val="005979D3"/>
    <w:rsid w:val="00597BAF"/>
    <w:rsid w:val="005A46C5"/>
    <w:rsid w:val="005A48C8"/>
    <w:rsid w:val="005A4CFF"/>
    <w:rsid w:val="005B20A3"/>
    <w:rsid w:val="005B4750"/>
    <w:rsid w:val="005B7257"/>
    <w:rsid w:val="005C2D39"/>
    <w:rsid w:val="005C7E15"/>
    <w:rsid w:val="005D2BC0"/>
    <w:rsid w:val="005D7138"/>
    <w:rsid w:val="005D7B0B"/>
    <w:rsid w:val="005E0006"/>
    <w:rsid w:val="005E4B80"/>
    <w:rsid w:val="005E534A"/>
    <w:rsid w:val="00603888"/>
    <w:rsid w:val="0061119B"/>
    <w:rsid w:val="00611AF5"/>
    <w:rsid w:val="00612D36"/>
    <w:rsid w:val="006146EE"/>
    <w:rsid w:val="00616E93"/>
    <w:rsid w:val="006255F7"/>
    <w:rsid w:val="00626DD3"/>
    <w:rsid w:val="00630319"/>
    <w:rsid w:val="006316E9"/>
    <w:rsid w:val="006328F4"/>
    <w:rsid w:val="0063544D"/>
    <w:rsid w:val="006445FC"/>
    <w:rsid w:val="00646665"/>
    <w:rsid w:val="00647AAE"/>
    <w:rsid w:val="00647E9E"/>
    <w:rsid w:val="006572C0"/>
    <w:rsid w:val="006615F7"/>
    <w:rsid w:val="00661ABF"/>
    <w:rsid w:val="006629DA"/>
    <w:rsid w:val="00667341"/>
    <w:rsid w:val="0067072C"/>
    <w:rsid w:val="006725B1"/>
    <w:rsid w:val="00675988"/>
    <w:rsid w:val="006802B7"/>
    <w:rsid w:val="00684A7F"/>
    <w:rsid w:val="006924F0"/>
    <w:rsid w:val="00693320"/>
    <w:rsid w:val="00693C37"/>
    <w:rsid w:val="006A2565"/>
    <w:rsid w:val="006A34A6"/>
    <w:rsid w:val="006A4CA6"/>
    <w:rsid w:val="006A5442"/>
    <w:rsid w:val="006A68A1"/>
    <w:rsid w:val="006B15CB"/>
    <w:rsid w:val="006B195E"/>
    <w:rsid w:val="006B4E06"/>
    <w:rsid w:val="006B54C6"/>
    <w:rsid w:val="006C0241"/>
    <w:rsid w:val="006C3D15"/>
    <w:rsid w:val="006D2088"/>
    <w:rsid w:val="006D4B99"/>
    <w:rsid w:val="006F1899"/>
    <w:rsid w:val="006F7C6A"/>
    <w:rsid w:val="00703DC4"/>
    <w:rsid w:val="00711062"/>
    <w:rsid w:val="0071728C"/>
    <w:rsid w:val="0072150C"/>
    <w:rsid w:val="007220A5"/>
    <w:rsid w:val="00725550"/>
    <w:rsid w:val="0073434C"/>
    <w:rsid w:val="00741543"/>
    <w:rsid w:val="00745CF0"/>
    <w:rsid w:val="007505EC"/>
    <w:rsid w:val="00752AD1"/>
    <w:rsid w:val="00753375"/>
    <w:rsid w:val="00755995"/>
    <w:rsid w:val="007560DF"/>
    <w:rsid w:val="007637B1"/>
    <w:rsid w:val="00766D1E"/>
    <w:rsid w:val="007677B3"/>
    <w:rsid w:val="0077207C"/>
    <w:rsid w:val="00774494"/>
    <w:rsid w:val="007765DC"/>
    <w:rsid w:val="007905ED"/>
    <w:rsid w:val="007958B9"/>
    <w:rsid w:val="007A59CE"/>
    <w:rsid w:val="007B01F4"/>
    <w:rsid w:val="007B1221"/>
    <w:rsid w:val="007B3C89"/>
    <w:rsid w:val="007B4C8D"/>
    <w:rsid w:val="007B5508"/>
    <w:rsid w:val="007B6C8C"/>
    <w:rsid w:val="007C4870"/>
    <w:rsid w:val="007C5F1F"/>
    <w:rsid w:val="007D590B"/>
    <w:rsid w:val="007D5B43"/>
    <w:rsid w:val="007D5C93"/>
    <w:rsid w:val="007E03E7"/>
    <w:rsid w:val="007E21ED"/>
    <w:rsid w:val="007E39CF"/>
    <w:rsid w:val="007E4A10"/>
    <w:rsid w:val="007F0566"/>
    <w:rsid w:val="007F17E8"/>
    <w:rsid w:val="007F3E30"/>
    <w:rsid w:val="007F4089"/>
    <w:rsid w:val="00800EEA"/>
    <w:rsid w:val="00804E97"/>
    <w:rsid w:val="0080535D"/>
    <w:rsid w:val="0080539D"/>
    <w:rsid w:val="008208F4"/>
    <w:rsid w:val="00820F51"/>
    <w:rsid w:val="008264B7"/>
    <w:rsid w:val="0082745D"/>
    <w:rsid w:val="00834C7B"/>
    <w:rsid w:val="008444EA"/>
    <w:rsid w:val="00846895"/>
    <w:rsid w:val="008536B1"/>
    <w:rsid w:val="0086088C"/>
    <w:rsid w:val="008613B9"/>
    <w:rsid w:val="008620D5"/>
    <w:rsid w:val="0086685B"/>
    <w:rsid w:val="0087442F"/>
    <w:rsid w:val="008756DA"/>
    <w:rsid w:val="00882B62"/>
    <w:rsid w:val="008833BD"/>
    <w:rsid w:val="00886028"/>
    <w:rsid w:val="008900BE"/>
    <w:rsid w:val="008910FC"/>
    <w:rsid w:val="00893552"/>
    <w:rsid w:val="008C2596"/>
    <w:rsid w:val="008C2DF0"/>
    <w:rsid w:val="008D4E02"/>
    <w:rsid w:val="008D78F4"/>
    <w:rsid w:val="008D7E35"/>
    <w:rsid w:val="008F6D4A"/>
    <w:rsid w:val="00906588"/>
    <w:rsid w:val="009151C5"/>
    <w:rsid w:val="00917F1D"/>
    <w:rsid w:val="00922B4E"/>
    <w:rsid w:val="00923811"/>
    <w:rsid w:val="00924A82"/>
    <w:rsid w:val="00925BDA"/>
    <w:rsid w:val="009269A7"/>
    <w:rsid w:val="0093091C"/>
    <w:rsid w:val="00930EAC"/>
    <w:rsid w:val="00943F4A"/>
    <w:rsid w:val="00944B23"/>
    <w:rsid w:val="00945EE0"/>
    <w:rsid w:val="00954542"/>
    <w:rsid w:val="0095659A"/>
    <w:rsid w:val="00956920"/>
    <w:rsid w:val="009569F2"/>
    <w:rsid w:val="00964F1D"/>
    <w:rsid w:val="009725BB"/>
    <w:rsid w:val="009927BE"/>
    <w:rsid w:val="009960AB"/>
    <w:rsid w:val="00996547"/>
    <w:rsid w:val="0099677A"/>
    <w:rsid w:val="009A217B"/>
    <w:rsid w:val="009A6F40"/>
    <w:rsid w:val="009B12AA"/>
    <w:rsid w:val="009B3B28"/>
    <w:rsid w:val="009B4EB4"/>
    <w:rsid w:val="009B5B85"/>
    <w:rsid w:val="009B6F8D"/>
    <w:rsid w:val="009C2A2C"/>
    <w:rsid w:val="009D50E3"/>
    <w:rsid w:val="009E483B"/>
    <w:rsid w:val="009E69C2"/>
    <w:rsid w:val="009E70E8"/>
    <w:rsid w:val="009F7009"/>
    <w:rsid w:val="009F7F3F"/>
    <w:rsid w:val="00A03283"/>
    <w:rsid w:val="00A0492F"/>
    <w:rsid w:val="00A26E5C"/>
    <w:rsid w:val="00A33D5E"/>
    <w:rsid w:val="00A33E28"/>
    <w:rsid w:val="00A34416"/>
    <w:rsid w:val="00A34426"/>
    <w:rsid w:val="00A355F7"/>
    <w:rsid w:val="00A362EA"/>
    <w:rsid w:val="00A42574"/>
    <w:rsid w:val="00A53A87"/>
    <w:rsid w:val="00A568D2"/>
    <w:rsid w:val="00A62B0B"/>
    <w:rsid w:val="00A63313"/>
    <w:rsid w:val="00A66455"/>
    <w:rsid w:val="00A766D2"/>
    <w:rsid w:val="00A95446"/>
    <w:rsid w:val="00AA0B7B"/>
    <w:rsid w:val="00AA1804"/>
    <w:rsid w:val="00AA40CA"/>
    <w:rsid w:val="00AA6B8C"/>
    <w:rsid w:val="00AB5A69"/>
    <w:rsid w:val="00AC24FA"/>
    <w:rsid w:val="00AC564F"/>
    <w:rsid w:val="00AC6C17"/>
    <w:rsid w:val="00AC76BC"/>
    <w:rsid w:val="00AD08F7"/>
    <w:rsid w:val="00AD285E"/>
    <w:rsid w:val="00AE3CD8"/>
    <w:rsid w:val="00AE4D7F"/>
    <w:rsid w:val="00AE6FEF"/>
    <w:rsid w:val="00AE77E2"/>
    <w:rsid w:val="00AF5F6B"/>
    <w:rsid w:val="00AF7BC4"/>
    <w:rsid w:val="00B037DF"/>
    <w:rsid w:val="00B04178"/>
    <w:rsid w:val="00B10586"/>
    <w:rsid w:val="00B12408"/>
    <w:rsid w:val="00B22FF9"/>
    <w:rsid w:val="00B30687"/>
    <w:rsid w:val="00B319B2"/>
    <w:rsid w:val="00B3223D"/>
    <w:rsid w:val="00B336DB"/>
    <w:rsid w:val="00B45A40"/>
    <w:rsid w:val="00B4736B"/>
    <w:rsid w:val="00B5020B"/>
    <w:rsid w:val="00B5176F"/>
    <w:rsid w:val="00B53EE3"/>
    <w:rsid w:val="00B71AB6"/>
    <w:rsid w:val="00B725C8"/>
    <w:rsid w:val="00B751C5"/>
    <w:rsid w:val="00B8103F"/>
    <w:rsid w:val="00B8345E"/>
    <w:rsid w:val="00B85F9C"/>
    <w:rsid w:val="00B90E36"/>
    <w:rsid w:val="00B92305"/>
    <w:rsid w:val="00B9682C"/>
    <w:rsid w:val="00BA17CA"/>
    <w:rsid w:val="00BA540B"/>
    <w:rsid w:val="00BB4203"/>
    <w:rsid w:val="00BC0668"/>
    <w:rsid w:val="00BE04C3"/>
    <w:rsid w:val="00BE1F7D"/>
    <w:rsid w:val="00BE24D5"/>
    <w:rsid w:val="00BF2B19"/>
    <w:rsid w:val="00BF3FB1"/>
    <w:rsid w:val="00BF5C9A"/>
    <w:rsid w:val="00BF62ED"/>
    <w:rsid w:val="00BF6AB2"/>
    <w:rsid w:val="00C00D15"/>
    <w:rsid w:val="00C019AE"/>
    <w:rsid w:val="00C1271D"/>
    <w:rsid w:val="00C13FD0"/>
    <w:rsid w:val="00C1717F"/>
    <w:rsid w:val="00C241A3"/>
    <w:rsid w:val="00C30176"/>
    <w:rsid w:val="00C305EF"/>
    <w:rsid w:val="00C343D1"/>
    <w:rsid w:val="00C415FB"/>
    <w:rsid w:val="00C42C9B"/>
    <w:rsid w:val="00C63BEC"/>
    <w:rsid w:val="00C73AD7"/>
    <w:rsid w:val="00C81715"/>
    <w:rsid w:val="00C8483D"/>
    <w:rsid w:val="00C84FE8"/>
    <w:rsid w:val="00C860B5"/>
    <w:rsid w:val="00C86264"/>
    <w:rsid w:val="00C87114"/>
    <w:rsid w:val="00C93D07"/>
    <w:rsid w:val="00CB2E4A"/>
    <w:rsid w:val="00CB4CF0"/>
    <w:rsid w:val="00CB57D9"/>
    <w:rsid w:val="00CC0A55"/>
    <w:rsid w:val="00CC5591"/>
    <w:rsid w:val="00CC57BD"/>
    <w:rsid w:val="00CC5BD7"/>
    <w:rsid w:val="00CC70FE"/>
    <w:rsid w:val="00CD4EE0"/>
    <w:rsid w:val="00CF2869"/>
    <w:rsid w:val="00CF5422"/>
    <w:rsid w:val="00CF5FD0"/>
    <w:rsid w:val="00D01845"/>
    <w:rsid w:val="00D030BE"/>
    <w:rsid w:val="00D12A84"/>
    <w:rsid w:val="00D13477"/>
    <w:rsid w:val="00D1443A"/>
    <w:rsid w:val="00D164DD"/>
    <w:rsid w:val="00D25F6F"/>
    <w:rsid w:val="00D34D14"/>
    <w:rsid w:val="00D367B1"/>
    <w:rsid w:val="00D46D7D"/>
    <w:rsid w:val="00D47ECF"/>
    <w:rsid w:val="00D50BCD"/>
    <w:rsid w:val="00D61C3D"/>
    <w:rsid w:val="00D6259E"/>
    <w:rsid w:val="00D8105F"/>
    <w:rsid w:val="00D83B48"/>
    <w:rsid w:val="00D86037"/>
    <w:rsid w:val="00D92CB7"/>
    <w:rsid w:val="00D956C3"/>
    <w:rsid w:val="00DA3AC1"/>
    <w:rsid w:val="00DB7631"/>
    <w:rsid w:val="00DC3DF4"/>
    <w:rsid w:val="00DC4C0C"/>
    <w:rsid w:val="00DD0BD3"/>
    <w:rsid w:val="00DD68E3"/>
    <w:rsid w:val="00DE16BC"/>
    <w:rsid w:val="00DE3FAE"/>
    <w:rsid w:val="00DE446C"/>
    <w:rsid w:val="00DF0AAF"/>
    <w:rsid w:val="00DF6A24"/>
    <w:rsid w:val="00DF7285"/>
    <w:rsid w:val="00E06E58"/>
    <w:rsid w:val="00E07A9A"/>
    <w:rsid w:val="00E1560B"/>
    <w:rsid w:val="00E234E7"/>
    <w:rsid w:val="00E23E3E"/>
    <w:rsid w:val="00E2422B"/>
    <w:rsid w:val="00E2565F"/>
    <w:rsid w:val="00E27967"/>
    <w:rsid w:val="00E30146"/>
    <w:rsid w:val="00E340D4"/>
    <w:rsid w:val="00E350AF"/>
    <w:rsid w:val="00E41463"/>
    <w:rsid w:val="00E42B5C"/>
    <w:rsid w:val="00E51C2C"/>
    <w:rsid w:val="00E5460C"/>
    <w:rsid w:val="00E55586"/>
    <w:rsid w:val="00E6175B"/>
    <w:rsid w:val="00E6480A"/>
    <w:rsid w:val="00E6793D"/>
    <w:rsid w:val="00E714B3"/>
    <w:rsid w:val="00E72FC9"/>
    <w:rsid w:val="00E730A4"/>
    <w:rsid w:val="00E73632"/>
    <w:rsid w:val="00E748EE"/>
    <w:rsid w:val="00E81EA7"/>
    <w:rsid w:val="00E85C81"/>
    <w:rsid w:val="00E9693E"/>
    <w:rsid w:val="00EA28D3"/>
    <w:rsid w:val="00EA3C4A"/>
    <w:rsid w:val="00EA4879"/>
    <w:rsid w:val="00EB1AAB"/>
    <w:rsid w:val="00EB3973"/>
    <w:rsid w:val="00EB46A7"/>
    <w:rsid w:val="00EC1D93"/>
    <w:rsid w:val="00EC24BA"/>
    <w:rsid w:val="00EC63FE"/>
    <w:rsid w:val="00ED1F9B"/>
    <w:rsid w:val="00ED5792"/>
    <w:rsid w:val="00EE022E"/>
    <w:rsid w:val="00EE51BF"/>
    <w:rsid w:val="00EE735D"/>
    <w:rsid w:val="00EF65DB"/>
    <w:rsid w:val="00EF6D19"/>
    <w:rsid w:val="00F028A8"/>
    <w:rsid w:val="00F05046"/>
    <w:rsid w:val="00F05872"/>
    <w:rsid w:val="00F26DA0"/>
    <w:rsid w:val="00F323EE"/>
    <w:rsid w:val="00F33377"/>
    <w:rsid w:val="00F51FD2"/>
    <w:rsid w:val="00F52534"/>
    <w:rsid w:val="00F53992"/>
    <w:rsid w:val="00F56B38"/>
    <w:rsid w:val="00F616D7"/>
    <w:rsid w:val="00F62064"/>
    <w:rsid w:val="00F62DE1"/>
    <w:rsid w:val="00F64EF9"/>
    <w:rsid w:val="00F66571"/>
    <w:rsid w:val="00F71698"/>
    <w:rsid w:val="00F85540"/>
    <w:rsid w:val="00F855F9"/>
    <w:rsid w:val="00F8737C"/>
    <w:rsid w:val="00F90189"/>
    <w:rsid w:val="00F905B8"/>
    <w:rsid w:val="00FA15E3"/>
    <w:rsid w:val="00FB3CEA"/>
    <w:rsid w:val="00FC372B"/>
    <w:rsid w:val="00FC4053"/>
    <w:rsid w:val="00FC596D"/>
    <w:rsid w:val="00FE3430"/>
    <w:rsid w:val="00FE3A19"/>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41"/>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41"/>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41"/>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41"/>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41"/>
      </w:numPr>
      <w:spacing w:after="120"/>
      <w:ind w:left="3600" w:hanging="360"/>
      <w:jc w:val="both"/>
    </w:pPr>
  </w:style>
  <w:style w:type="paragraph" w:customStyle="1" w:styleId="08Psmeno">
    <w:name w:val="08_Písmeno"/>
    <w:basedOn w:val="Bezmezer"/>
    <w:link w:val="08PsmenoChar"/>
    <w:qFormat/>
    <w:rsid w:val="009151C5"/>
    <w:pPr>
      <w:numPr>
        <w:ilvl w:val="5"/>
        <w:numId w:val="41"/>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41"/>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41"/>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41"/>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rPr>
      <w:rFonts w:eastAsiaTheme="minorEastAsia"/>
      <w:lang w:eastAsia="cs-CZ"/>
    </w:rPr>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4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Nevyeenzmnka">
    <w:name w:val="Unresolved Mention"/>
    <w:basedOn w:val="Standardnpsmoodstavce"/>
    <w:uiPriority w:val="99"/>
    <w:semiHidden/>
    <w:unhideWhenUsed/>
    <w:rsid w:val="007F17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764425462">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hak@spucr.cz" TargetMode="External"/><Relationship Id="rId18" Type="http://schemas.openxmlformats.org/officeDocument/2006/relationships/hyperlink" Target="http://www.unixml.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HCUZCRXN6NH5-927520346-6119</_dlc_DocId>
    <_dlc_DocIdUrl xmlns="85f4b5cc-4033-44c7-b405-f5eed34c8154">
      <Url>https://spucr.sharepoint.com/sites/Portal/rd/_layouts/15/DocIdRedir.aspx?ID=HCUZCRXN6NH5-927520346-6119</Url>
      <Description>HCUZCRXN6NH5-927520346-6119</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7779027E-1365-48EB-8CCE-FE2CC1EF815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221C0D8B-F8B9-4FCA-9BC2-790867BE9BC9}">
  <ds:schemaRefs>
    <ds:schemaRef ds:uri="http://schemas.microsoft.com/sharepoint/events"/>
  </ds:schemaRefs>
</ds:datastoreItem>
</file>

<file path=customXml/itemProps3.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customXml/itemProps4.xml><?xml version="1.0" encoding="utf-8"?>
<ds:datastoreItem xmlns:ds="http://schemas.openxmlformats.org/officeDocument/2006/customXml" ds:itemID="{23686809-3B16-484F-A661-30B17D1C7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6.xml><?xml version="1.0" encoding="utf-8"?>
<ds:datastoreItem xmlns:ds="http://schemas.openxmlformats.org/officeDocument/2006/customXml" ds:itemID="{6BEEF977-486A-438F-99F8-09233837FD3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27</Pages>
  <Words>10768</Words>
  <Characters>63538</Characters>
  <Application>Microsoft Office Word</Application>
  <DocSecurity>0</DocSecurity>
  <Lines>529</Lines>
  <Paragraphs>148</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Košutová Lada</cp:lastModifiedBy>
  <cp:revision>87</cp:revision>
  <cp:lastPrinted>2021-05-19T13:40:00Z</cp:lastPrinted>
  <dcterms:created xsi:type="dcterms:W3CDTF">2023-02-14T13:26:00Z</dcterms:created>
  <dcterms:modified xsi:type="dcterms:W3CDTF">2023-09-20T09:01:00Z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eb0a93ea-3f85-4417-a54a-d3954a45b6f4</vt:lpwstr>
  </property>
</Properties>
</file>